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38403581"/>
    <w:bookmarkStart w:id="1" w:name="_Toc289325803"/>
    <w:p w14:paraId="7FA8FC83" w14:textId="32BFFC06" w:rsidR="00245327" w:rsidRPr="00371BEF" w:rsidRDefault="00274C4F" w:rsidP="00245327">
      <w:pPr>
        <w:pStyle w:val="Title"/>
      </w:pPr>
      <w:r>
        <w:rPr>
          <w:noProof/>
        </w:rPr>
        <mc:AlternateContent>
          <mc:Choice Requires="wps">
            <w:drawing>
              <wp:anchor distT="0" distB="0" distL="114300" distR="114300" simplePos="0" relativeHeight="251659776" behindDoc="0" locked="0" layoutInCell="1" allowOverlap="1" wp14:anchorId="47D8E7C5" wp14:editId="02091D91">
                <wp:simplePos x="0" y="0"/>
                <wp:positionH relativeFrom="column">
                  <wp:posOffset>1066800</wp:posOffset>
                </wp:positionH>
                <wp:positionV relativeFrom="paragraph">
                  <wp:posOffset>496570</wp:posOffset>
                </wp:positionV>
                <wp:extent cx="3657600" cy="480250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80250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5D42E" w14:textId="77777777" w:rsidR="00385C08" w:rsidRDefault="00385C08"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60F9D13C" w14:textId="77777777" w:rsidR="00385C08" w:rsidRDefault="00385C08" w:rsidP="00245327">
                            <w:pPr>
                              <w:autoSpaceDE w:val="0"/>
                              <w:autoSpaceDN w:val="0"/>
                              <w:adjustRightInd w:val="0"/>
                              <w:jc w:val="center"/>
                              <w:rPr>
                                <w:rFonts w:cs="Arial"/>
                                <w:b/>
                                <w:bCs/>
                                <w:color w:val="000000"/>
                                <w:sz w:val="36"/>
                                <w:szCs w:val="36"/>
                              </w:rPr>
                            </w:pPr>
                          </w:p>
                          <w:p w14:paraId="6ADCD39F" w14:textId="77777777" w:rsidR="00385C08" w:rsidRPr="00380C7B" w:rsidRDefault="00385C08"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4AF5906" w14:textId="77777777" w:rsidR="00385C08" w:rsidRPr="00380C7B" w:rsidRDefault="00385C08" w:rsidP="00245327">
                            <w:pPr>
                              <w:autoSpaceDE w:val="0"/>
                              <w:autoSpaceDN w:val="0"/>
                              <w:adjustRightInd w:val="0"/>
                              <w:jc w:val="center"/>
                              <w:rPr>
                                <w:rFonts w:cs="Arial"/>
                                <w:b/>
                                <w:bCs/>
                                <w:color w:val="000000"/>
                                <w:sz w:val="36"/>
                                <w:szCs w:val="36"/>
                                <w:highlight w:val="yellow"/>
                              </w:rPr>
                            </w:pPr>
                          </w:p>
                          <w:p w14:paraId="45F70223"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3019D314" w14:textId="77777777" w:rsidR="00385C08" w:rsidRPr="00AD1083" w:rsidRDefault="00385C08" w:rsidP="00245327">
                            <w:pPr>
                              <w:autoSpaceDE w:val="0"/>
                              <w:autoSpaceDN w:val="0"/>
                              <w:adjustRightInd w:val="0"/>
                              <w:jc w:val="center"/>
                              <w:rPr>
                                <w:rFonts w:cs="Arial"/>
                                <w:b/>
                                <w:bCs/>
                                <w:color w:val="000000"/>
                                <w:sz w:val="36"/>
                                <w:szCs w:val="36"/>
                              </w:rPr>
                            </w:pPr>
                          </w:p>
                          <w:p w14:paraId="69C3825A"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C6C999B" w14:textId="77777777" w:rsidR="00385C08" w:rsidRPr="00AD1083" w:rsidRDefault="00385C08" w:rsidP="00245327">
                            <w:pPr>
                              <w:autoSpaceDE w:val="0"/>
                              <w:autoSpaceDN w:val="0"/>
                              <w:adjustRightInd w:val="0"/>
                              <w:jc w:val="center"/>
                              <w:rPr>
                                <w:rFonts w:cs="Arial"/>
                                <w:b/>
                                <w:bCs/>
                                <w:color w:val="000000"/>
                                <w:sz w:val="36"/>
                                <w:szCs w:val="36"/>
                              </w:rPr>
                            </w:pPr>
                          </w:p>
                          <w:p w14:paraId="3D4D79CB"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60463A35" w14:textId="77777777" w:rsidR="00385C08" w:rsidRPr="00AD1083" w:rsidRDefault="00385C08" w:rsidP="00245327">
                            <w:pPr>
                              <w:autoSpaceDE w:val="0"/>
                              <w:autoSpaceDN w:val="0"/>
                              <w:adjustRightInd w:val="0"/>
                              <w:jc w:val="center"/>
                              <w:rPr>
                                <w:rFonts w:cs="Arial"/>
                                <w:b/>
                                <w:bCs/>
                                <w:color w:val="000000"/>
                                <w:sz w:val="36"/>
                                <w:szCs w:val="36"/>
                              </w:rPr>
                            </w:pPr>
                          </w:p>
                          <w:p w14:paraId="0133FED1" w14:textId="77777777" w:rsidR="00385C08" w:rsidRDefault="00385C08" w:rsidP="000D1338">
                            <w:pPr>
                              <w:autoSpaceDE w:val="0"/>
                              <w:autoSpaceDN w:val="0"/>
                              <w:adjustRightInd w:val="0"/>
                              <w:jc w:val="center"/>
                              <w:rPr>
                                <w:rFonts w:cs="Arial"/>
                                <w:b/>
                                <w:bCs/>
                                <w:color w:val="000000"/>
                                <w:sz w:val="36"/>
                                <w:szCs w:val="36"/>
                              </w:rPr>
                            </w:pPr>
                            <w:r>
                              <w:rPr>
                                <w:rFonts w:cs="Arial"/>
                                <w:b/>
                                <w:bCs/>
                                <w:color w:val="000000"/>
                                <w:sz w:val="36"/>
                                <w:szCs w:val="36"/>
                              </w:rPr>
                              <w:t>Maintenance of Plastic Buoys</w:t>
                            </w:r>
                          </w:p>
                          <w:p w14:paraId="42C33932" w14:textId="77777777" w:rsidR="00385C08" w:rsidRDefault="00385C08" w:rsidP="000D1338">
                            <w:pPr>
                              <w:autoSpaceDE w:val="0"/>
                              <w:autoSpaceDN w:val="0"/>
                              <w:adjustRightInd w:val="0"/>
                              <w:jc w:val="center"/>
                              <w:rPr>
                                <w:rFonts w:cs="Arial"/>
                                <w:b/>
                                <w:bCs/>
                                <w:color w:val="000000"/>
                                <w:sz w:val="36"/>
                                <w:szCs w:val="36"/>
                              </w:rPr>
                            </w:pPr>
                          </w:p>
                          <w:p w14:paraId="5675FF84" w14:textId="77777777" w:rsidR="00385C08" w:rsidRPr="000D1338" w:rsidRDefault="00385C0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4B7E0E">
                              <w:rPr>
                                <w:b/>
                                <w:bCs/>
                                <w:color w:val="000000"/>
                                <w:sz w:val="32"/>
                                <w:szCs w:val="32"/>
                              </w:rPr>
                              <w:t>1</w:t>
                            </w:r>
                            <w:r w:rsidRPr="000D1338">
                              <w:rPr>
                                <w:b/>
                                <w:bCs/>
                                <w:color w:val="000000"/>
                                <w:sz w:val="32"/>
                                <w:szCs w:val="32"/>
                              </w:rPr>
                              <w:t xml:space="preserve"> Element</w:t>
                            </w:r>
                            <w:r w:rsidR="004B7E0E">
                              <w:rPr>
                                <w:b/>
                                <w:bCs/>
                                <w:color w:val="000000"/>
                                <w:sz w:val="32"/>
                                <w:szCs w:val="32"/>
                              </w:rPr>
                              <w:t xml:space="preserve"> 1</w:t>
                            </w:r>
                            <w:r w:rsidRPr="000D1338">
                              <w:rPr>
                                <w:b/>
                                <w:bCs/>
                                <w:color w:val="000000"/>
                                <w:sz w:val="32"/>
                                <w:szCs w:val="32"/>
                              </w:rPr>
                              <w:t>.</w:t>
                            </w:r>
                            <w:r w:rsidR="004B7E0E">
                              <w:rPr>
                                <w:b/>
                                <w:bCs/>
                                <w:color w:val="000000"/>
                                <w:sz w:val="32"/>
                                <w:szCs w:val="32"/>
                              </w:rPr>
                              <w:t>12</w:t>
                            </w:r>
                            <w:r w:rsidRPr="000D1338">
                              <w:rPr>
                                <w:b/>
                                <w:bCs/>
                                <w:color w:val="000000"/>
                                <w:sz w:val="32"/>
                                <w:szCs w:val="32"/>
                              </w:rPr>
                              <w:t xml:space="preserve"> (L2.</w:t>
                            </w:r>
                            <w:r w:rsidR="004B7E0E">
                              <w:rPr>
                                <w:b/>
                                <w:bCs/>
                                <w:color w:val="000000"/>
                                <w:sz w:val="32"/>
                                <w:szCs w:val="32"/>
                              </w:rPr>
                              <w:t>1</w:t>
                            </w:r>
                            <w:r w:rsidRPr="000D1338">
                              <w:rPr>
                                <w:b/>
                                <w:bCs/>
                                <w:color w:val="000000"/>
                                <w:sz w:val="32"/>
                                <w:szCs w:val="32"/>
                              </w:rPr>
                              <w:t>.</w:t>
                            </w:r>
                            <w:r w:rsidR="004B7E0E">
                              <w:rPr>
                                <w:b/>
                                <w:bCs/>
                                <w:color w:val="000000"/>
                                <w:sz w:val="32"/>
                                <w:szCs w:val="32"/>
                              </w:rPr>
                              <w:t>12</w:t>
                            </w:r>
                            <w:r w:rsidRPr="000D1338">
                              <w:rPr>
                                <w:b/>
                                <w:bCs/>
                                <w:color w:val="000000"/>
                                <w:sz w:val="32"/>
                                <w:szCs w:val="32"/>
                              </w:rPr>
                              <w:t>)</w:t>
                            </w:r>
                          </w:p>
                          <w:p w14:paraId="07D853C8" w14:textId="77777777" w:rsidR="00385C08" w:rsidRPr="000D1338" w:rsidRDefault="00385C08" w:rsidP="000D1338">
                            <w:pPr>
                              <w:autoSpaceDE w:val="0"/>
                              <w:autoSpaceDN w:val="0"/>
                              <w:adjustRightInd w:val="0"/>
                              <w:jc w:val="center"/>
                              <w:rPr>
                                <w:b/>
                                <w:bCs/>
                                <w:color w:val="000000"/>
                                <w:sz w:val="28"/>
                                <w:szCs w:val="28"/>
                              </w:rPr>
                            </w:pPr>
                          </w:p>
                          <w:p w14:paraId="1112D78E" w14:textId="77777777" w:rsidR="00385C08" w:rsidRPr="00845FF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2" w:author="Gerardine Delanoye" w:date="2016-03-10T10:22:00Z">
                              <w:r w:rsidR="008F5F4C">
                                <w:rPr>
                                  <w:rFonts w:cs="Arial"/>
                                  <w:b/>
                                  <w:bCs/>
                                  <w:color w:val="000000"/>
                                  <w:sz w:val="36"/>
                                  <w:szCs w:val="36"/>
                                </w:rPr>
                                <w:t>2</w:t>
                              </w:r>
                            </w:ins>
                            <w:del w:id="3" w:author="Gerardine Delanoye" w:date="2016-03-10T10:22:00Z">
                              <w:r w:rsidRPr="00845FF3" w:rsidDel="008F5F4C">
                                <w:rPr>
                                  <w:rFonts w:cs="Arial"/>
                                  <w:b/>
                                  <w:bCs/>
                                  <w:color w:val="000000"/>
                                  <w:sz w:val="36"/>
                                  <w:szCs w:val="36"/>
                                </w:rPr>
                                <w:delText>1</w:delText>
                              </w:r>
                              <w:r w:rsidDel="008F5F4C">
                                <w:rPr>
                                  <w:rFonts w:cs="Arial"/>
                                  <w:b/>
                                  <w:bCs/>
                                  <w:color w:val="000000"/>
                                  <w:sz w:val="36"/>
                                  <w:szCs w:val="36"/>
                                </w:rPr>
                                <w:delText>.0</w:delText>
                              </w:r>
                            </w:del>
                          </w:p>
                          <w:p w14:paraId="1AE42965" w14:textId="77777777" w:rsidR="00385C08" w:rsidRPr="00845FF3" w:rsidRDefault="00385C08" w:rsidP="00245327">
                            <w:pPr>
                              <w:autoSpaceDE w:val="0"/>
                              <w:autoSpaceDN w:val="0"/>
                              <w:adjustRightInd w:val="0"/>
                              <w:jc w:val="center"/>
                              <w:rPr>
                                <w:rFonts w:cs="Arial"/>
                                <w:b/>
                                <w:bCs/>
                                <w:color w:val="000000"/>
                                <w:sz w:val="36"/>
                                <w:szCs w:val="36"/>
                              </w:rPr>
                            </w:pPr>
                          </w:p>
                          <w:p w14:paraId="3E14D41E" w14:textId="77777777" w:rsidR="00385C08" w:rsidRPr="00845FF3" w:rsidRDefault="0069770D" w:rsidP="00245327">
                            <w:pPr>
                              <w:autoSpaceDE w:val="0"/>
                              <w:autoSpaceDN w:val="0"/>
                              <w:adjustRightInd w:val="0"/>
                              <w:jc w:val="center"/>
                              <w:rPr>
                                <w:rFonts w:cs="Arial"/>
                                <w:b/>
                                <w:bCs/>
                                <w:color w:val="000000"/>
                                <w:sz w:val="36"/>
                                <w:szCs w:val="36"/>
                              </w:rPr>
                            </w:pPr>
                            <w:ins w:id="4" w:author="Gerardine Delanoye" w:date="2016-03-10T10:53:00Z">
                              <w:r>
                                <w:rPr>
                                  <w:rFonts w:cs="Arial"/>
                                  <w:b/>
                                  <w:bCs/>
                                  <w:color w:val="000000"/>
                                  <w:sz w:val="36"/>
                                  <w:szCs w:val="36"/>
                                </w:rPr>
                                <w:t>Ju</w:t>
                              </w:r>
                            </w:ins>
                            <w:ins w:id="5" w:author="Adam Hay" w:date="2016-04-12T22:13:00Z">
                              <w:r w:rsidR="00995476">
                                <w:rPr>
                                  <w:rFonts w:cs="Arial"/>
                                  <w:b/>
                                  <w:bCs/>
                                  <w:color w:val="000000"/>
                                  <w:sz w:val="36"/>
                                  <w:szCs w:val="36"/>
                                </w:rPr>
                                <w:t>ne</w:t>
                              </w:r>
                            </w:ins>
                            <w:ins w:id="6" w:author="Gerardine Delanoye" w:date="2016-03-10T10:53:00Z">
                              <w:del w:id="7" w:author="Adam Hay" w:date="2016-04-12T22:13:00Z">
                                <w:r w:rsidDel="00995476">
                                  <w:rPr>
                                    <w:rFonts w:cs="Arial"/>
                                    <w:b/>
                                    <w:bCs/>
                                    <w:color w:val="000000"/>
                                    <w:sz w:val="36"/>
                                    <w:szCs w:val="36"/>
                                  </w:rPr>
                                  <w:delText>in</w:delText>
                                </w:r>
                              </w:del>
                              <w:r>
                                <w:rPr>
                                  <w:rFonts w:cs="Arial"/>
                                  <w:b/>
                                  <w:bCs/>
                                  <w:color w:val="000000"/>
                                  <w:sz w:val="36"/>
                                  <w:szCs w:val="36"/>
                                </w:rPr>
                                <w:t xml:space="preserve"> 2016</w:t>
                              </w:r>
                            </w:ins>
                            <w:del w:id="8" w:author="Gerardine Delanoye" w:date="2016-03-10T10:22:00Z">
                              <w:r w:rsidR="004B7E0E" w:rsidDel="008F5F4C">
                                <w:rPr>
                                  <w:rFonts w:cs="Arial"/>
                                  <w:b/>
                                  <w:bCs/>
                                  <w:color w:val="000000"/>
                                  <w:sz w:val="36"/>
                                  <w:szCs w:val="36"/>
                                </w:rPr>
                                <w:delText>October</w:delText>
                              </w:r>
                              <w:r w:rsidR="00385C08" w:rsidDel="008F5F4C">
                                <w:rPr>
                                  <w:rFonts w:cs="Arial"/>
                                  <w:b/>
                                  <w:bCs/>
                                  <w:color w:val="000000"/>
                                  <w:sz w:val="36"/>
                                  <w:szCs w:val="36"/>
                                </w:rPr>
                                <w:delText xml:space="preserve"> 2012</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D8E7C5"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78.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" filled="f" fillcolor="#0c9" stroked="f">
                <v:textbox>
                  <w:txbxContent>
                    <w:p w14:paraId="7A95D42E" w14:textId="77777777" w:rsidR="00385C08" w:rsidRDefault="00385C08"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14:paraId="60F9D13C" w14:textId="77777777" w:rsidR="00385C08" w:rsidRDefault="00385C08" w:rsidP="00245327">
                      <w:pPr>
                        <w:autoSpaceDE w:val="0"/>
                        <w:autoSpaceDN w:val="0"/>
                        <w:adjustRightInd w:val="0"/>
                        <w:jc w:val="center"/>
                        <w:rPr>
                          <w:rFonts w:cs="Arial"/>
                          <w:b/>
                          <w:bCs/>
                          <w:color w:val="000000"/>
                          <w:sz w:val="36"/>
                          <w:szCs w:val="36"/>
                        </w:rPr>
                      </w:pPr>
                    </w:p>
                    <w:p w14:paraId="6ADCD39F" w14:textId="77777777" w:rsidR="00385C08" w:rsidRPr="00380C7B" w:rsidRDefault="00385C08"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14:paraId="34AF5906" w14:textId="77777777" w:rsidR="00385C08" w:rsidRPr="00380C7B" w:rsidRDefault="00385C08" w:rsidP="00245327">
                      <w:pPr>
                        <w:autoSpaceDE w:val="0"/>
                        <w:autoSpaceDN w:val="0"/>
                        <w:adjustRightInd w:val="0"/>
                        <w:jc w:val="center"/>
                        <w:rPr>
                          <w:rFonts w:cs="Arial"/>
                          <w:b/>
                          <w:bCs/>
                          <w:color w:val="000000"/>
                          <w:sz w:val="36"/>
                          <w:szCs w:val="36"/>
                          <w:highlight w:val="yellow"/>
                        </w:rPr>
                      </w:pPr>
                    </w:p>
                    <w:p w14:paraId="45F70223"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14:paraId="3019D314" w14:textId="77777777" w:rsidR="00385C08" w:rsidRPr="00AD1083" w:rsidRDefault="00385C08" w:rsidP="00245327">
                      <w:pPr>
                        <w:autoSpaceDE w:val="0"/>
                        <w:autoSpaceDN w:val="0"/>
                        <w:adjustRightInd w:val="0"/>
                        <w:jc w:val="center"/>
                        <w:rPr>
                          <w:rFonts w:cs="Arial"/>
                          <w:b/>
                          <w:bCs/>
                          <w:color w:val="000000"/>
                          <w:sz w:val="36"/>
                          <w:szCs w:val="36"/>
                        </w:rPr>
                      </w:pPr>
                    </w:p>
                    <w:p w14:paraId="69C3825A"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C6C999B" w14:textId="77777777" w:rsidR="00385C08" w:rsidRPr="00AD1083" w:rsidRDefault="00385C08" w:rsidP="00245327">
                      <w:pPr>
                        <w:autoSpaceDE w:val="0"/>
                        <w:autoSpaceDN w:val="0"/>
                        <w:adjustRightInd w:val="0"/>
                        <w:jc w:val="center"/>
                        <w:rPr>
                          <w:rFonts w:cs="Arial"/>
                          <w:b/>
                          <w:bCs/>
                          <w:color w:val="000000"/>
                          <w:sz w:val="36"/>
                          <w:szCs w:val="36"/>
                        </w:rPr>
                      </w:pPr>
                    </w:p>
                    <w:p w14:paraId="3D4D79CB" w14:textId="77777777" w:rsidR="00385C08" w:rsidRPr="00AD108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14:paraId="60463A35" w14:textId="77777777" w:rsidR="00385C08" w:rsidRPr="00AD1083" w:rsidRDefault="00385C08" w:rsidP="00245327">
                      <w:pPr>
                        <w:autoSpaceDE w:val="0"/>
                        <w:autoSpaceDN w:val="0"/>
                        <w:adjustRightInd w:val="0"/>
                        <w:jc w:val="center"/>
                        <w:rPr>
                          <w:rFonts w:cs="Arial"/>
                          <w:b/>
                          <w:bCs/>
                          <w:color w:val="000000"/>
                          <w:sz w:val="36"/>
                          <w:szCs w:val="36"/>
                        </w:rPr>
                      </w:pPr>
                    </w:p>
                    <w:p w14:paraId="0133FED1" w14:textId="77777777" w:rsidR="00385C08" w:rsidRDefault="00385C08" w:rsidP="000D1338">
                      <w:pPr>
                        <w:autoSpaceDE w:val="0"/>
                        <w:autoSpaceDN w:val="0"/>
                        <w:adjustRightInd w:val="0"/>
                        <w:jc w:val="center"/>
                        <w:rPr>
                          <w:rFonts w:cs="Arial"/>
                          <w:b/>
                          <w:bCs/>
                          <w:color w:val="000000"/>
                          <w:sz w:val="36"/>
                          <w:szCs w:val="36"/>
                        </w:rPr>
                      </w:pPr>
                      <w:r>
                        <w:rPr>
                          <w:rFonts w:cs="Arial"/>
                          <w:b/>
                          <w:bCs/>
                          <w:color w:val="000000"/>
                          <w:sz w:val="36"/>
                          <w:szCs w:val="36"/>
                        </w:rPr>
                        <w:t>Maintenance of Plastic Buoys</w:t>
                      </w:r>
                    </w:p>
                    <w:p w14:paraId="42C33932" w14:textId="77777777" w:rsidR="00385C08" w:rsidRDefault="00385C08" w:rsidP="000D1338">
                      <w:pPr>
                        <w:autoSpaceDE w:val="0"/>
                        <w:autoSpaceDN w:val="0"/>
                        <w:adjustRightInd w:val="0"/>
                        <w:jc w:val="center"/>
                        <w:rPr>
                          <w:rFonts w:cs="Arial"/>
                          <w:b/>
                          <w:bCs/>
                          <w:color w:val="000000"/>
                          <w:sz w:val="36"/>
                          <w:szCs w:val="36"/>
                        </w:rPr>
                      </w:pPr>
                    </w:p>
                    <w:p w14:paraId="5675FF84" w14:textId="77777777" w:rsidR="00385C08" w:rsidRPr="000D1338" w:rsidRDefault="00385C08" w:rsidP="000D1338">
                      <w:pPr>
                        <w:autoSpaceDE w:val="0"/>
                        <w:autoSpaceDN w:val="0"/>
                        <w:adjustRightInd w:val="0"/>
                        <w:jc w:val="center"/>
                        <w:rPr>
                          <w:b/>
                          <w:bCs/>
                          <w:color w:val="000000"/>
                          <w:sz w:val="32"/>
                          <w:szCs w:val="32"/>
                        </w:rPr>
                      </w:pPr>
                      <w:r w:rsidRPr="000D1338">
                        <w:rPr>
                          <w:b/>
                          <w:bCs/>
                          <w:color w:val="000000"/>
                          <w:sz w:val="32"/>
                          <w:szCs w:val="32"/>
                        </w:rPr>
                        <w:t xml:space="preserve">Module </w:t>
                      </w:r>
                      <w:r w:rsidR="004B7E0E">
                        <w:rPr>
                          <w:b/>
                          <w:bCs/>
                          <w:color w:val="000000"/>
                          <w:sz w:val="32"/>
                          <w:szCs w:val="32"/>
                        </w:rPr>
                        <w:t>1</w:t>
                      </w:r>
                      <w:r w:rsidRPr="000D1338">
                        <w:rPr>
                          <w:b/>
                          <w:bCs/>
                          <w:color w:val="000000"/>
                          <w:sz w:val="32"/>
                          <w:szCs w:val="32"/>
                        </w:rPr>
                        <w:t xml:space="preserve"> Element</w:t>
                      </w:r>
                      <w:r w:rsidR="004B7E0E">
                        <w:rPr>
                          <w:b/>
                          <w:bCs/>
                          <w:color w:val="000000"/>
                          <w:sz w:val="32"/>
                          <w:szCs w:val="32"/>
                        </w:rPr>
                        <w:t xml:space="preserve"> 1</w:t>
                      </w:r>
                      <w:r w:rsidRPr="000D1338">
                        <w:rPr>
                          <w:b/>
                          <w:bCs/>
                          <w:color w:val="000000"/>
                          <w:sz w:val="32"/>
                          <w:szCs w:val="32"/>
                        </w:rPr>
                        <w:t>.</w:t>
                      </w:r>
                      <w:r w:rsidR="004B7E0E">
                        <w:rPr>
                          <w:b/>
                          <w:bCs/>
                          <w:color w:val="000000"/>
                          <w:sz w:val="32"/>
                          <w:szCs w:val="32"/>
                        </w:rPr>
                        <w:t>12</w:t>
                      </w:r>
                      <w:r w:rsidRPr="000D1338">
                        <w:rPr>
                          <w:b/>
                          <w:bCs/>
                          <w:color w:val="000000"/>
                          <w:sz w:val="32"/>
                          <w:szCs w:val="32"/>
                        </w:rPr>
                        <w:t xml:space="preserve"> (L2.</w:t>
                      </w:r>
                      <w:r w:rsidR="004B7E0E">
                        <w:rPr>
                          <w:b/>
                          <w:bCs/>
                          <w:color w:val="000000"/>
                          <w:sz w:val="32"/>
                          <w:szCs w:val="32"/>
                        </w:rPr>
                        <w:t>1</w:t>
                      </w:r>
                      <w:r w:rsidRPr="000D1338">
                        <w:rPr>
                          <w:b/>
                          <w:bCs/>
                          <w:color w:val="000000"/>
                          <w:sz w:val="32"/>
                          <w:szCs w:val="32"/>
                        </w:rPr>
                        <w:t>.</w:t>
                      </w:r>
                      <w:r w:rsidR="004B7E0E">
                        <w:rPr>
                          <w:b/>
                          <w:bCs/>
                          <w:color w:val="000000"/>
                          <w:sz w:val="32"/>
                          <w:szCs w:val="32"/>
                        </w:rPr>
                        <w:t>12</w:t>
                      </w:r>
                      <w:r w:rsidRPr="000D1338">
                        <w:rPr>
                          <w:b/>
                          <w:bCs/>
                          <w:color w:val="000000"/>
                          <w:sz w:val="32"/>
                          <w:szCs w:val="32"/>
                        </w:rPr>
                        <w:t>)</w:t>
                      </w:r>
                    </w:p>
                    <w:p w14:paraId="07D853C8" w14:textId="77777777" w:rsidR="00385C08" w:rsidRPr="000D1338" w:rsidRDefault="00385C08" w:rsidP="000D1338">
                      <w:pPr>
                        <w:autoSpaceDE w:val="0"/>
                        <w:autoSpaceDN w:val="0"/>
                        <w:adjustRightInd w:val="0"/>
                        <w:jc w:val="center"/>
                        <w:rPr>
                          <w:b/>
                          <w:bCs/>
                          <w:color w:val="000000"/>
                          <w:sz w:val="28"/>
                          <w:szCs w:val="28"/>
                        </w:rPr>
                      </w:pPr>
                    </w:p>
                    <w:p w14:paraId="1112D78E" w14:textId="77777777" w:rsidR="00385C08" w:rsidRPr="00845FF3" w:rsidRDefault="00385C08"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ins w:id="9" w:author="Gerardine Delanoye" w:date="2016-03-10T10:22:00Z">
                        <w:r w:rsidR="008F5F4C">
                          <w:rPr>
                            <w:rFonts w:cs="Arial"/>
                            <w:b/>
                            <w:bCs/>
                            <w:color w:val="000000"/>
                            <w:sz w:val="36"/>
                            <w:szCs w:val="36"/>
                          </w:rPr>
                          <w:t>2</w:t>
                        </w:r>
                      </w:ins>
                      <w:del w:id="10" w:author="Gerardine Delanoye" w:date="2016-03-10T10:22:00Z">
                        <w:r w:rsidRPr="00845FF3" w:rsidDel="008F5F4C">
                          <w:rPr>
                            <w:rFonts w:cs="Arial"/>
                            <w:b/>
                            <w:bCs/>
                            <w:color w:val="000000"/>
                            <w:sz w:val="36"/>
                            <w:szCs w:val="36"/>
                          </w:rPr>
                          <w:delText>1</w:delText>
                        </w:r>
                        <w:r w:rsidDel="008F5F4C">
                          <w:rPr>
                            <w:rFonts w:cs="Arial"/>
                            <w:b/>
                            <w:bCs/>
                            <w:color w:val="000000"/>
                            <w:sz w:val="36"/>
                            <w:szCs w:val="36"/>
                          </w:rPr>
                          <w:delText>.0</w:delText>
                        </w:r>
                      </w:del>
                    </w:p>
                    <w:p w14:paraId="1AE42965" w14:textId="77777777" w:rsidR="00385C08" w:rsidRPr="00845FF3" w:rsidRDefault="00385C08" w:rsidP="00245327">
                      <w:pPr>
                        <w:autoSpaceDE w:val="0"/>
                        <w:autoSpaceDN w:val="0"/>
                        <w:adjustRightInd w:val="0"/>
                        <w:jc w:val="center"/>
                        <w:rPr>
                          <w:rFonts w:cs="Arial"/>
                          <w:b/>
                          <w:bCs/>
                          <w:color w:val="000000"/>
                          <w:sz w:val="36"/>
                          <w:szCs w:val="36"/>
                        </w:rPr>
                      </w:pPr>
                    </w:p>
                    <w:p w14:paraId="3E14D41E" w14:textId="77777777" w:rsidR="00385C08" w:rsidRPr="00845FF3" w:rsidRDefault="0069770D" w:rsidP="00245327">
                      <w:pPr>
                        <w:autoSpaceDE w:val="0"/>
                        <w:autoSpaceDN w:val="0"/>
                        <w:adjustRightInd w:val="0"/>
                        <w:jc w:val="center"/>
                        <w:rPr>
                          <w:rFonts w:cs="Arial"/>
                          <w:b/>
                          <w:bCs/>
                          <w:color w:val="000000"/>
                          <w:sz w:val="36"/>
                          <w:szCs w:val="36"/>
                        </w:rPr>
                      </w:pPr>
                      <w:ins w:id="11" w:author="Gerardine Delanoye" w:date="2016-03-10T10:53:00Z">
                        <w:r>
                          <w:rPr>
                            <w:rFonts w:cs="Arial"/>
                            <w:b/>
                            <w:bCs/>
                            <w:color w:val="000000"/>
                            <w:sz w:val="36"/>
                            <w:szCs w:val="36"/>
                          </w:rPr>
                          <w:t>Ju</w:t>
                        </w:r>
                      </w:ins>
                      <w:ins w:id="12" w:author="Adam Hay" w:date="2016-04-12T22:13:00Z">
                        <w:r w:rsidR="00995476">
                          <w:rPr>
                            <w:rFonts w:cs="Arial"/>
                            <w:b/>
                            <w:bCs/>
                            <w:color w:val="000000"/>
                            <w:sz w:val="36"/>
                            <w:szCs w:val="36"/>
                          </w:rPr>
                          <w:t>ne</w:t>
                        </w:r>
                      </w:ins>
                      <w:ins w:id="13" w:author="Gerardine Delanoye" w:date="2016-03-10T10:53:00Z">
                        <w:del w:id="14" w:author="Adam Hay" w:date="2016-04-12T22:13:00Z">
                          <w:r w:rsidDel="00995476">
                            <w:rPr>
                              <w:rFonts w:cs="Arial"/>
                              <w:b/>
                              <w:bCs/>
                              <w:color w:val="000000"/>
                              <w:sz w:val="36"/>
                              <w:szCs w:val="36"/>
                            </w:rPr>
                            <w:delText>in</w:delText>
                          </w:r>
                        </w:del>
                        <w:r>
                          <w:rPr>
                            <w:rFonts w:cs="Arial"/>
                            <w:b/>
                            <w:bCs/>
                            <w:color w:val="000000"/>
                            <w:sz w:val="36"/>
                            <w:szCs w:val="36"/>
                          </w:rPr>
                          <w:t xml:space="preserve"> 2016</w:t>
                        </w:r>
                      </w:ins>
                      <w:del w:id="15" w:author="Gerardine Delanoye" w:date="2016-03-10T10:22:00Z">
                        <w:r w:rsidR="004B7E0E" w:rsidDel="008F5F4C">
                          <w:rPr>
                            <w:rFonts w:cs="Arial"/>
                            <w:b/>
                            <w:bCs/>
                            <w:color w:val="000000"/>
                            <w:sz w:val="36"/>
                            <w:szCs w:val="36"/>
                          </w:rPr>
                          <w:delText>October</w:delText>
                        </w:r>
                        <w:r w:rsidR="00385C08" w:rsidDel="008F5F4C">
                          <w:rPr>
                            <w:rFonts w:cs="Arial"/>
                            <w:b/>
                            <w:bCs/>
                            <w:color w:val="000000"/>
                            <w:sz w:val="36"/>
                            <w:szCs w:val="36"/>
                          </w:rPr>
                          <w:delText xml:space="preserve"> 2012</w:delText>
                        </w:r>
                      </w:del>
                    </w:p>
                  </w:txbxContent>
                </v:textbox>
              </v:shape>
            </w:pict>
          </mc:Fallback>
        </mc:AlternateContent>
      </w:r>
      <w:r w:rsidR="001C391F">
        <w:rPr>
          <w:noProof/>
        </w:rPr>
        <w:drawing>
          <wp:anchor distT="0" distB="0" distL="114300" distR="114300" simplePos="0" relativeHeight="251660800" behindDoc="0" locked="0" layoutInCell="1" allowOverlap="1" wp14:anchorId="67405724" wp14:editId="2A5BF378">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rPr>
        <mc:AlternateContent>
          <mc:Choice Requires="wps">
            <w:drawing>
              <wp:anchor distT="0" distB="0" distL="114300" distR="114300" simplePos="0" relativeHeight="251662848" behindDoc="0" locked="0" layoutInCell="1" allowOverlap="1" wp14:anchorId="249811F2" wp14:editId="2AB9775E">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6FE3A" w14:textId="77777777" w:rsidR="00385C08" w:rsidRDefault="00385C08"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811F2"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FF6FE3A" w14:textId="77777777" w:rsidR="00385C08" w:rsidRDefault="00385C08"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rPr>
        <mc:AlternateContent>
          <mc:Choice Requires="wps">
            <w:drawing>
              <wp:anchor distT="0" distB="0" distL="114298" distR="114298" simplePos="0" relativeHeight="251664896" behindDoc="0" locked="0" layoutInCell="1" allowOverlap="1" wp14:anchorId="78F53219" wp14:editId="3C0F66DD">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1E603" id="Line 116" o:spid="_x0000_s1026" style="position:absolute;flip:y;z-index:251664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Pr>
          <w:noProof/>
        </w:rPr>
        <mc:AlternateContent>
          <mc:Choice Requires="wps">
            <w:drawing>
              <wp:anchor distT="0" distB="0" distL="114298" distR="114298" simplePos="0" relativeHeight="251665920" behindDoc="0" locked="0" layoutInCell="1" allowOverlap="1" wp14:anchorId="718FEA55" wp14:editId="0741D7DE">
                <wp:simplePos x="0" y="0"/>
                <wp:positionH relativeFrom="column">
                  <wp:posOffset>-1</wp:posOffset>
                </wp:positionH>
                <wp:positionV relativeFrom="paragraph">
                  <wp:posOffset>157480</wp:posOffset>
                </wp:positionV>
                <wp:extent cx="0" cy="8441690"/>
                <wp:effectExtent l="0" t="0" r="19050" b="3556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2893D" id="Line 117" o:spid="_x0000_s1026" style="position:absolute;z-index:2516659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Pr>
          <w:noProof/>
        </w:rPr>
        <mc:AlternateContent>
          <mc:Choice Requires="wps">
            <w:drawing>
              <wp:anchor distT="0" distB="0" distL="114300" distR="114300" simplePos="0" relativeHeight="251663872" behindDoc="0" locked="0" layoutInCell="1" allowOverlap="1" wp14:anchorId="391DA575" wp14:editId="514EE3E9">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78FAE" w14:textId="77777777" w:rsidR="00385C08" w:rsidRDefault="00385C08"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1DA575"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48A78FAE" w14:textId="77777777" w:rsidR="00385C08" w:rsidRDefault="00385C08"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4161469B" wp14:editId="1CF49DAE">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132E1" w14:textId="77777777" w:rsidR="00385C08" w:rsidRDefault="00385C08"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7349BC53" w14:textId="77777777" w:rsidR="00385C08" w:rsidRDefault="00385C08"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ECAAD24" w14:textId="77777777" w:rsidR="00385C08" w:rsidRDefault="00385C08"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70613AFB" w14:textId="77777777" w:rsidR="00385C08" w:rsidRDefault="00385C08"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9" w:author="Gerardine Delanoye" w:date="2016-03-10T10:54:00Z">
                              <w:r w:rsidR="002D1DC6">
                                <w:rPr>
                                  <w:sz w:val="20"/>
                                  <w:szCs w:val="20"/>
                                </w:rPr>
                                <w:fldChar w:fldCharType="begin"/>
                              </w:r>
                              <w:r w:rsidR="0069770D">
                                <w:rPr>
                                  <w:sz w:val="20"/>
                                  <w:szCs w:val="20"/>
                                </w:rPr>
                                <w:instrText xml:space="preserve"> HYPERLINK "mailto:</w:instrText>
                              </w:r>
                            </w:ins>
                            <w:ins w:id="10" w:author="Gerardine Delanoye" w:date="2016-03-10T10:53:00Z">
                              <w:r w:rsidR="002D1DC6" w:rsidRPr="002D1DC6">
                                <w:rPr>
                                  <w:rPrChange w:id="11" w:author="Gerardine Delanoye" w:date="2016-03-10T10:54:00Z">
                                    <w:rPr>
                                      <w:rStyle w:val="Hyperlink"/>
                                      <w:sz w:val="20"/>
                                      <w:szCs w:val="20"/>
                                    </w:rPr>
                                  </w:rPrChange>
                                </w:rPr>
                                <w:instrText>academy</w:instrText>
                              </w:r>
                            </w:ins>
                            <w:r w:rsidR="002D1DC6" w:rsidRPr="002D1DC6">
                              <w:rPr>
                                <w:rPrChange w:id="12" w:author="Gerardine Delanoye" w:date="2016-03-10T10:54:00Z">
                                  <w:rPr>
                                    <w:rStyle w:val="Hyperlink"/>
                                    <w:sz w:val="20"/>
                                    <w:szCs w:val="20"/>
                                  </w:rPr>
                                </w:rPrChange>
                              </w:rPr>
                              <w:instrText>@iala-aism.org</w:instrText>
                            </w:r>
                            <w:ins w:id="13" w:author="Gerardine Delanoye" w:date="2016-03-10T10:54:00Z">
                              <w:r w:rsidR="0069770D">
                                <w:rPr>
                                  <w:sz w:val="20"/>
                                  <w:szCs w:val="20"/>
                                </w:rPr>
                                <w:instrText xml:space="preserve">" </w:instrText>
                              </w:r>
                              <w:r w:rsidR="002D1DC6">
                                <w:rPr>
                                  <w:sz w:val="20"/>
                                  <w:szCs w:val="20"/>
                                </w:rPr>
                                <w:fldChar w:fldCharType="separate"/>
                              </w:r>
                            </w:ins>
                            <w:ins w:id="14" w:author="Gerardine Delanoye" w:date="2016-03-10T10:53:00Z">
                              <w:r w:rsidR="0069770D" w:rsidRPr="0069770D">
                                <w:rPr>
                                  <w:rStyle w:val="Hyperlink"/>
                                  <w:sz w:val="20"/>
                                  <w:szCs w:val="20"/>
                                </w:rPr>
                                <w:t>academy</w:t>
                              </w:r>
                            </w:ins>
                            <w:del w:id="15" w:author="Gerardine Delanoye" w:date="2016-03-10T10:53:00Z">
                              <w:r w:rsidR="0069770D" w:rsidRPr="0069770D" w:rsidDel="0069770D">
                                <w:rPr>
                                  <w:rStyle w:val="Hyperlink"/>
                                  <w:sz w:val="20"/>
                                  <w:szCs w:val="20"/>
                                </w:rPr>
                                <w:delText>contact</w:delText>
                              </w:r>
                            </w:del>
                            <w:r w:rsidR="0069770D" w:rsidRPr="0069770D">
                              <w:rPr>
                                <w:rStyle w:val="Hyperlink"/>
                                <w:sz w:val="20"/>
                                <w:szCs w:val="20"/>
                              </w:rPr>
                              <w:t>@iala-aism.org</w:t>
                            </w:r>
                            <w:ins w:id="16" w:author="Gerardine Delanoye" w:date="2016-03-10T10:54:00Z">
                              <w:r w:rsidR="002D1DC6">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1469B"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14:paraId="2F4132E1" w14:textId="77777777" w:rsidR="00385C08" w:rsidRDefault="00385C08"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7349BC53" w14:textId="77777777" w:rsidR="00385C08" w:rsidRDefault="00385C08"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ECAAD24" w14:textId="77777777" w:rsidR="00385C08" w:rsidRDefault="00385C08"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70613AFB" w14:textId="77777777" w:rsidR="00385C08" w:rsidRDefault="00385C08"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24" w:author="Gerardine Delanoye" w:date="2016-03-10T10:54:00Z">
                        <w:r w:rsidR="002D1DC6">
                          <w:rPr>
                            <w:sz w:val="20"/>
                            <w:szCs w:val="20"/>
                          </w:rPr>
                          <w:fldChar w:fldCharType="begin"/>
                        </w:r>
                        <w:r w:rsidR="0069770D">
                          <w:rPr>
                            <w:sz w:val="20"/>
                            <w:szCs w:val="20"/>
                          </w:rPr>
                          <w:instrText xml:space="preserve"> HYPERLINK "mailto:</w:instrText>
                        </w:r>
                      </w:ins>
                      <w:ins w:id="25" w:author="Gerardine Delanoye" w:date="2016-03-10T10:53:00Z">
                        <w:r w:rsidR="002D1DC6" w:rsidRPr="002D1DC6">
                          <w:rPr>
                            <w:rPrChange w:id="26" w:author="Gerardine Delanoye" w:date="2016-03-10T10:54:00Z">
                              <w:rPr>
                                <w:rStyle w:val="Hyperlink"/>
                                <w:sz w:val="20"/>
                                <w:szCs w:val="20"/>
                              </w:rPr>
                            </w:rPrChange>
                          </w:rPr>
                          <w:instrText>academy</w:instrText>
                        </w:r>
                      </w:ins>
                      <w:r w:rsidR="002D1DC6" w:rsidRPr="002D1DC6">
                        <w:rPr>
                          <w:rPrChange w:id="27" w:author="Gerardine Delanoye" w:date="2016-03-10T10:54:00Z">
                            <w:rPr>
                              <w:rStyle w:val="Hyperlink"/>
                              <w:sz w:val="20"/>
                              <w:szCs w:val="20"/>
                            </w:rPr>
                          </w:rPrChange>
                        </w:rPr>
                        <w:instrText>@iala-aism.org</w:instrText>
                      </w:r>
                      <w:ins w:id="28" w:author="Gerardine Delanoye" w:date="2016-03-10T10:54:00Z">
                        <w:r w:rsidR="0069770D">
                          <w:rPr>
                            <w:sz w:val="20"/>
                            <w:szCs w:val="20"/>
                          </w:rPr>
                          <w:instrText xml:space="preserve">" </w:instrText>
                        </w:r>
                        <w:r w:rsidR="002D1DC6">
                          <w:rPr>
                            <w:sz w:val="20"/>
                            <w:szCs w:val="20"/>
                          </w:rPr>
                          <w:fldChar w:fldCharType="separate"/>
                        </w:r>
                      </w:ins>
                      <w:ins w:id="29" w:author="Gerardine Delanoye" w:date="2016-03-10T10:53:00Z">
                        <w:r w:rsidR="0069770D" w:rsidRPr="0069770D">
                          <w:rPr>
                            <w:rStyle w:val="Hyperlink"/>
                            <w:sz w:val="20"/>
                            <w:szCs w:val="20"/>
                          </w:rPr>
                          <w:t>academy</w:t>
                        </w:r>
                      </w:ins>
                      <w:del w:id="30" w:author="Gerardine Delanoye" w:date="2016-03-10T10:53:00Z">
                        <w:r w:rsidR="0069770D" w:rsidRPr="0069770D" w:rsidDel="0069770D">
                          <w:rPr>
                            <w:rStyle w:val="Hyperlink"/>
                            <w:sz w:val="20"/>
                            <w:szCs w:val="20"/>
                          </w:rPr>
                          <w:delText>contact</w:delText>
                        </w:r>
                      </w:del>
                      <w:r w:rsidR="0069770D" w:rsidRPr="0069770D">
                        <w:rPr>
                          <w:rStyle w:val="Hyperlink"/>
                          <w:sz w:val="20"/>
                          <w:szCs w:val="20"/>
                        </w:rPr>
                        <w:t>@iala-aism.org</w:t>
                      </w:r>
                      <w:ins w:id="31" w:author="Gerardine Delanoye" w:date="2016-03-10T10:54:00Z">
                        <w:r w:rsidR="002D1DC6">
                          <w:rPr>
                            <w:sz w:val="20"/>
                            <w:szCs w:val="20"/>
                          </w:rPr>
                          <w:fldChar w:fldCharType="end"/>
                        </w:r>
                      </w:ins>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v:textbox>
              </v:shape>
            </w:pict>
          </mc:Fallback>
        </mc:AlternateContent>
      </w:r>
      <w:bookmarkEnd w:id="0"/>
      <w:r w:rsidR="00F0230F" w:rsidRPr="00371BEF">
        <w:t xml:space="preserve"> </w:t>
      </w:r>
      <w:r w:rsidR="00245327" w:rsidRPr="00371BEF">
        <w:br w:type="page"/>
      </w:r>
      <w:bookmarkEnd w:id="1"/>
    </w:p>
    <w:p w14:paraId="10EC342A" w14:textId="77777777" w:rsidR="00394A72" w:rsidRPr="00FB3D29" w:rsidRDefault="00394A72" w:rsidP="00083290">
      <w:pPr>
        <w:pStyle w:val="CM12"/>
        <w:jc w:val="center"/>
        <w:rPr>
          <w:b/>
          <w:bCs/>
          <w:color w:val="000000"/>
          <w:sz w:val="50"/>
          <w:szCs w:val="50"/>
        </w:rPr>
      </w:pPr>
    </w:p>
    <w:p w14:paraId="5099EB6D" w14:textId="77777777" w:rsidR="00394A72" w:rsidRPr="00FB3D29" w:rsidRDefault="00394A72" w:rsidP="00083290">
      <w:pPr>
        <w:jc w:val="center"/>
        <w:rPr>
          <w:rFonts w:cs="Arial"/>
        </w:rPr>
      </w:pPr>
    </w:p>
    <w:p w14:paraId="3BE988F8" w14:textId="77777777" w:rsidR="00394A72" w:rsidRPr="009115AA" w:rsidRDefault="00394A72" w:rsidP="00082991">
      <w:pPr>
        <w:pStyle w:val="Title"/>
      </w:pPr>
      <w:bookmarkStart w:id="17" w:name="_Toc338403582"/>
      <w:r>
        <w:t xml:space="preserve">DOCUMENT </w:t>
      </w:r>
      <w:r w:rsidRPr="00082991">
        <w:t>REVISIONS</w:t>
      </w:r>
      <w:bookmarkEnd w:id="17"/>
    </w:p>
    <w:p w14:paraId="093859CE"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7425FE85" w14:textId="77777777" w:rsidTr="00FA1A59">
        <w:tc>
          <w:tcPr>
            <w:tcW w:w="1908" w:type="dxa"/>
          </w:tcPr>
          <w:p w14:paraId="51D9E0CB"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2E91A4FD"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4733E33"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44E0F287" w14:textId="77777777" w:rsidTr="00FA1A59">
        <w:trPr>
          <w:trHeight w:val="851"/>
        </w:trPr>
        <w:tc>
          <w:tcPr>
            <w:tcW w:w="1908" w:type="dxa"/>
            <w:vAlign w:val="center"/>
          </w:tcPr>
          <w:p w14:paraId="70A225E8" w14:textId="77777777" w:rsidR="00394A72" w:rsidRPr="001A35C8" w:rsidRDefault="0069770D" w:rsidP="00995476">
            <w:pPr>
              <w:spacing w:before="60" w:after="60"/>
              <w:rPr>
                <w:highlight w:val="yellow"/>
              </w:rPr>
            </w:pPr>
            <w:ins w:id="18" w:author="Gerardine Delanoye" w:date="2016-03-10T10:54:00Z">
              <w:r>
                <w:rPr>
                  <w:highlight w:val="yellow"/>
                </w:rPr>
                <w:t>Ju</w:t>
              </w:r>
              <w:del w:id="19" w:author="Adam Hay" w:date="2016-04-12T22:13:00Z">
                <w:r w:rsidDel="00995476">
                  <w:rPr>
                    <w:highlight w:val="yellow"/>
                  </w:rPr>
                  <w:delText>in</w:delText>
                </w:r>
              </w:del>
            </w:ins>
            <w:ins w:id="20" w:author="Adam Hay" w:date="2016-04-12T22:13:00Z">
              <w:r w:rsidR="00995476">
                <w:rPr>
                  <w:highlight w:val="yellow"/>
                </w:rPr>
                <w:t>ne</w:t>
              </w:r>
            </w:ins>
            <w:ins w:id="21" w:author="Gerardine Delanoye" w:date="2016-03-10T10:54:00Z">
              <w:r>
                <w:rPr>
                  <w:highlight w:val="yellow"/>
                </w:rPr>
                <w:t xml:space="preserve"> 2016</w:t>
              </w:r>
            </w:ins>
          </w:p>
        </w:tc>
        <w:tc>
          <w:tcPr>
            <w:tcW w:w="3360" w:type="dxa"/>
            <w:vAlign w:val="center"/>
          </w:tcPr>
          <w:p w14:paraId="17951D36" w14:textId="77777777" w:rsidR="00394A72" w:rsidRPr="001A35C8" w:rsidRDefault="0069770D" w:rsidP="00FA1A59">
            <w:pPr>
              <w:spacing w:before="60" w:after="60"/>
              <w:rPr>
                <w:highlight w:val="yellow"/>
              </w:rPr>
            </w:pPr>
            <w:ins w:id="22" w:author="Gerardine Delanoye" w:date="2016-03-10T10:54:00Z">
              <w:r>
                <w:rPr>
                  <w:highlight w:val="yellow"/>
                </w:rPr>
                <w:t>Entire document</w:t>
              </w:r>
            </w:ins>
          </w:p>
        </w:tc>
        <w:tc>
          <w:tcPr>
            <w:tcW w:w="4161" w:type="dxa"/>
            <w:vAlign w:val="center"/>
          </w:tcPr>
          <w:p w14:paraId="4E8E51B2" w14:textId="77777777" w:rsidR="00394A72" w:rsidRPr="001A35C8" w:rsidRDefault="00274C4F" w:rsidP="00FA1A59">
            <w:pPr>
              <w:spacing w:before="60" w:after="60"/>
            </w:pPr>
            <w:ins w:id="23" w:author="Adam Hay" w:date="2016-04-14T20:18:00Z">
              <w:r>
                <w:t>Minor textual changes.</w:t>
              </w:r>
            </w:ins>
          </w:p>
        </w:tc>
      </w:tr>
      <w:tr w:rsidR="00394A72" w:rsidRPr="001A35C8" w14:paraId="50691237" w14:textId="77777777" w:rsidTr="00FA1A59">
        <w:trPr>
          <w:trHeight w:val="851"/>
        </w:trPr>
        <w:tc>
          <w:tcPr>
            <w:tcW w:w="1908" w:type="dxa"/>
            <w:vAlign w:val="center"/>
          </w:tcPr>
          <w:p w14:paraId="04C50F38" w14:textId="77777777" w:rsidR="00394A72" w:rsidRPr="001A35C8" w:rsidRDefault="00394A72" w:rsidP="00FA1A59">
            <w:pPr>
              <w:spacing w:before="60" w:after="60"/>
            </w:pPr>
          </w:p>
        </w:tc>
        <w:tc>
          <w:tcPr>
            <w:tcW w:w="3360" w:type="dxa"/>
            <w:vAlign w:val="center"/>
          </w:tcPr>
          <w:p w14:paraId="16E59995" w14:textId="77777777" w:rsidR="00394A72" w:rsidRPr="001A35C8" w:rsidRDefault="00394A72" w:rsidP="00FA1A59">
            <w:pPr>
              <w:spacing w:before="60" w:after="60"/>
            </w:pPr>
          </w:p>
        </w:tc>
        <w:tc>
          <w:tcPr>
            <w:tcW w:w="4161" w:type="dxa"/>
            <w:vAlign w:val="center"/>
          </w:tcPr>
          <w:p w14:paraId="0141B27D" w14:textId="77777777" w:rsidR="00394A72" w:rsidRPr="001A35C8" w:rsidRDefault="00394A72" w:rsidP="00FA1A59">
            <w:pPr>
              <w:spacing w:before="60" w:after="60"/>
            </w:pPr>
          </w:p>
        </w:tc>
      </w:tr>
      <w:tr w:rsidR="00394A72" w:rsidRPr="001A35C8" w14:paraId="7F2F5E73" w14:textId="77777777" w:rsidTr="00FA1A59">
        <w:trPr>
          <w:trHeight w:val="851"/>
        </w:trPr>
        <w:tc>
          <w:tcPr>
            <w:tcW w:w="1908" w:type="dxa"/>
            <w:vAlign w:val="center"/>
          </w:tcPr>
          <w:p w14:paraId="69ECB9A5" w14:textId="77777777" w:rsidR="00394A72" w:rsidRPr="001A35C8" w:rsidRDefault="00394A72" w:rsidP="00FA1A59">
            <w:pPr>
              <w:spacing w:before="60" w:after="60"/>
            </w:pPr>
          </w:p>
        </w:tc>
        <w:tc>
          <w:tcPr>
            <w:tcW w:w="3360" w:type="dxa"/>
            <w:vAlign w:val="center"/>
          </w:tcPr>
          <w:p w14:paraId="399AE94D" w14:textId="77777777" w:rsidR="00394A72" w:rsidRPr="001A35C8" w:rsidRDefault="00394A72" w:rsidP="00FA1A59">
            <w:pPr>
              <w:spacing w:before="60" w:after="60"/>
            </w:pPr>
          </w:p>
        </w:tc>
        <w:tc>
          <w:tcPr>
            <w:tcW w:w="4161" w:type="dxa"/>
            <w:vAlign w:val="center"/>
          </w:tcPr>
          <w:p w14:paraId="06F4FA34" w14:textId="77777777" w:rsidR="00394A72" w:rsidRPr="001A35C8" w:rsidRDefault="00394A72" w:rsidP="00FA1A59">
            <w:pPr>
              <w:spacing w:before="60" w:after="60"/>
            </w:pPr>
          </w:p>
        </w:tc>
      </w:tr>
      <w:tr w:rsidR="00394A72" w:rsidRPr="001A35C8" w14:paraId="44B5BA98" w14:textId="77777777" w:rsidTr="00FA1A59">
        <w:trPr>
          <w:trHeight w:val="851"/>
        </w:trPr>
        <w:tc>
          <w:tcPr>
            <w:tcW w:w="1908" w:type="dxa"/>
            <w:vAlign w:val="center"/>
          </w:tcPr>
          <w:p w14:paraId="57475F82" w14:textId="77777777" w:rsidR="00394A72" w:rsidRPr="001A35C8" w:rsidRDefault="00394A72" w:rsidP="00FA1A59">
            <w:pPr>
              <w:spacing w:before="60" w:after="60"/>
            </w:pPr>
          </w:p>
        </w:tc>
        <w:tc>
          <w:tcPr>
            <w:tcW w:w="3360" w:type="dxa"/>
            <w:vAlign w:val="center"/>
          </w:tcPr>
          <w:p w14:paraId="6827D045" w14:textId="77777777" w:rsidR="00394A72" w:rsidRPr="001A35C8" w:rsidRDefault="00394A72" w:rsidP="00FA1A59">
            <w:pPr>
              <w:spacing w:before="60" w:after="60"/>
            </w:pPr>
          </w:p>
        </w:tc>
        <w:tc>
          <w:tcPr>
            <w:tcW w:w="4161" w:type="dxa"/>
            <w:vAlign w:val="center"/>
          </w:tcPr>
          <w:p w14:paraId="5A6DE34C" w14:textId="77777777" w:rsidR="00394A72" w:rsidRPr="001A35C8" w:rsidRDefault="00394A72" w:rsidP="00FA1A59">
            <w:pPr>
              <w:spacing w:before="60" w:after="60"/>
            </w:pPr>
          </w:p>
        </w:tc>
      </w:tr>
      <w:tr w:rsidR="00394A72" w:rsidRPr="001A35C8" w14:paraId="03ABE1D9" w14:textId="77777777" w:rsidTr="00FA1A59">
        <w:trPr>
          <w:trHeight w:val="851"/>
        </w:trPr>
        <w:tc>
          <w:tcPr>
            <w:tcW w:w="1908" w:type="dxa"/>
            <w:vAlign w:val="center"/>
          </w:tcPr>
          <w:p w14:paraId="0AC426D9" w14:textId="77777777" w:rsidR="00394A72" w:rsidRPr="001A35C8" w:rsidRDefault="00394A72" w:rsidP="00FA1A59">
            <w:pPr>
              <w:spacing w:before="60" w:after="60"/>
            </w:pPr>
          </w:p>
        </w:tc>
        <w:tc>
          <w:tcPr>
            <w:tcW w:w="3360" w:type="dxa"/>
            <w:vAlign w:val="center"/>
          </w:tcPr>
          <w:p w14:paraId="22130D34" w14:textId="77777777" w:rsidR="00394A72" w:rsidRPr="001A35C8" w:rsidRDefault="00394A72" w:rsidP="00FA1A59">
            <w:pPr>
              <w:spacing w:before="60" w:after="60"/>
            </w:pPr>
          </w:p>
        </w:tc>
        <w:tc>
          <w:tcPr>
            <w:tcW w:w="4161" w:type="dxa"/>
            <w:vAlign w:val="center"/>
          </w:tcPr>
          <w:p w14:paraId="4FEE4A79" w14:textId="77777777" w:rsidR="00394A72" w:rsidRPr="001A35C8" w:rsidRDefault="00394A72" w:rsidP="00FA1A59">
            <w:pPr>
              <w:spacing w:before="60" w:after="60"/>
            </w:pPr>
          </w:p>
        </w:tc>
      </w:tr>
      <w:tr w:rsidR="00394A72" w:rsidRPr="001A35C8" w14:paraId="6B51C40A" w14:textId="77777777" w:rsidTr="00FA1A59">
        <w:trPr>
          <w:trHeight w:val="851"/>
        </w:trPr>
        <w:tc>
          <w:tcPr>
            <w:tcW w:w="1908" w:type="dxa"/>
            <w:vAlign w:val="center"/>
          </w:tcPr>
          <w:p w14:paraId="7403E5CB" w14:textId="77777777" w:rsidR="00394A72" w:rsidRPr="001A35C8" w:rsidRDefault="00394A72" w:rsidP="00FA1A59">
            <w:pPr>
              <w:spacing w:before="60" w:after="60"/>
            </w:pPr>
          </w:p>
        </w:tc>
        <w:tc>
          <w:tcPr>
            <w:tcW w:w="3360" w:type="dxa"/>
            <w:vAlign w:val="center"/>
          </w:tcPr>
          <w:p w14:paraId="5493A424" w14:textId="77777777" w:rsidR="00394A72" w:rsidRPr="001A35C8" w:rsidRDefault="00394A72" w:rsidP="00FA1A59">
            <w:pPr>
              <w:spacing w:before="60" w:after="60"/>
            </w:pPr>
          </w:p>
        </w:tc>
        <w:tc>
          <w:tcPr>
            <w:tcW w:w="4161" w:type="dxa"/>
            <w:vAlign w:val="center"/>
          </w:tcPr>
          <w:p w14:paraId="3F0CDB9C" w14:textId="77777777" w:rsidR="00394A72" w:rsidRPr="001A35C8" w:rsidRDefault="00394A72" w:rsidP="00FA1A59">
            <w:pPr>
              <w:spacing w:before="60" w:after="60"/>
            </w:pPr>
          </w:p>
        </w:tc>
      </w:tr>
    </w:tbl>
    <w:p w14:paraId="3ADAA1B4" w14:textId="77777777" w:rsidR="00394A72" w:rsidRPr="00FB3D29" w:rsidRDefault="00394A72">
      <w:pPr>
        <w:rPr>
          <w:rFonts w:cs="Arial"/>
        </w:rPr>
      </w:pPr>
    </w:p>
    <w:p w14:paraId="707A49C8" w14:textId="77777777" w:rsidR="00394A72" w:rsidRDefault="00394A72">
      <w:pPr>
        <w:rPr>
          <w:b/>
          <w:sz w:val="36"/>
          <w:szCs w:val="36"/>
        </w:rPr>
      </w:pPr>
      <w:bookmarkStart w:id="24" w:name="_Toc306308766"/>
      <w:r>
        <w:br w:type="page"/>
      </w:r>
    </w:p>
    <w:p w14:paraId="1E6D843B" w14:textId="77777777" w:rsidR="00394A72" w:rsidRDefault="00394A72" w:rsidP="006C3CB5">
      <w:pPr>
        <w:pStyle w:val="Title"/>
      </w:pPr>
      <w:bookmarkStart w:id="25" w:name="_Toc338403583"/>
      <w:bookmarkEnd w:id="24"/>
      <w:r>
        <w:lastRenderedPageBreak/>
        <w:t>FOREWORD</w:t>
      </w:r>
      <w:bookmarkEnd w:id="25"/>
    </w:p>
    <w:p w14:paraId="6A768799"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603CF350"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D4F3222" w14:textId="77777777" w:rsidR="00394A72" w:rsidRPr="00933831" w:rsidRDefault="00394A72">
      <w:pPr>
        <w:pStyle w:val="BodyText"/>
        <w:rPr>
          <w:rFonts w:cs="Arial"/>
          <w:lang w:eastAsia="de-DE"/>
        </w:rPr>
      </w:pPr>
      <w:r w:rsidRPr="00933831">
        <w:rPr>
          <w:rFonts w:cs="Arial"/>
          <w:lang w:eastAsia="de-DE"/>
        </w:rPr>
        <w:t>IALA Committees working closely with the IALA World</w:t>
      </w:r>
      <w:ins w:id="26" w:author="Gerardine Delanoye" w:date="2016-03-10T10:54:00Z">
        <w:r w:rsidR="0069770D">
          <w:rPr>
            <w:rFonts w:cs="Arial"/>
            <w:lang w:eastAsia="de-DE"/>
          </w:rPr>
          <w:t>-</w:t>
        </w:r>
      </w:ins>
      <w:del w:id="27" w:author="Gerardine Delanoye" w:date="2016-03-10T10:54:00Z">
        <w:r w:rsidRPr="00933831" w:rsidDel="0069770D">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F84535">
        <w:rPr>
          <w:rFonts w:cs="Arial"/>
          <w:lang w:eastAsia="de-DE"/>
        </w:rPr>
        <w:t>the maintenance of plastic buoys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024315AD" w14:textId="7777777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C391F">
        <w:rPr>
          <w:rFonts w:cs="Arial"/>
          <w:lang w:eastAsia="de-DE"/>
        </w:rPr>
        <w:t xml:space="preserve">maintenance of </w:t>
      </w:r>
      <w:r w:rsidR="00385C08">
        <w:rPr>
          <w:rFonts w:cs="Arial"/>
          <w:lang w:eastAsia="de-DE"/>
        </w:rPr>
        <w:t>plastic</w:t>
      </w:r>
      <w:r w:rsidR="001C391F">
        <w:rPr>
          <w:rFonts w:cs="Arial"/>
          <w:lang w:eastAsia="de-DE"/>
        </w:rPr>
        <w:t xml:space="preserve"> buoys</w:t>
      </w:r>
      <w:r w:rsidRPr="00933831">
        <w:rPr>
          <w:rFonts w:cs="Arial"/>
          <w:lang w:eastAsia="de-DE"/>
        </w:rPr>
        <w:t>.  Assistance in implementing this and other model courses may be obtained from the IALA World</w:t>
      </w:r>
      <w:ins w:id="28" w:author="Gerardine Delanoye" w:date="2016-03-10T10:54:00Z">
        <w:r w:rsidR="0069770D">
          <w:rPr>
            <w:rFonts w:cs="Arial"/>
            <w:lang w:eastAsia="de-DE"/>
          </w:rPr>
          <w:t>-</w:t>
        </w:r>
      </w:ins>
      <w:del w:id="29" w:author="Gerardine Delanoye" w:date="2016-03-10T10:54:00Z">
        <w:r w:rsidRPr="00933831" w:rsidDel="0069770D">
          <w:rPr>
            <w:rFonts w:cs="Arial"/>
            <w:lang w:eastAsia="de-DE"/>
          </w:rPr>
          <w:delText xml:space="preserve"> </w:delText>
        </w:r>
      </w:del>
      <w:r w:rsidRPr="00933831">
        <w:rPr>
          <w:rFonts w:cs="Arial"/>
          <w:lang w:eastAsia="de-DE"/>
        </w:rPr>
        <w:t>Wide Academy at the following address:</w:t>
      </w:r>
    </w:p>
    <w:p w14:paraId="62A340B9" w14:textId="77777777" w:rsidR="00394A72" w:rsidRPr="00FA1A59" w:rsidRDefault="00394A72" w:rsidP="00FA1A59">
      <w:pPr>
        <w:rPr>
          <w:rFonts w:cs="Arial"/>
          <w:lang w:eastAsia="de-DE"/>
        </w:rPr>
      </w:pPr>
    </w:p>
    <w:p w14:paraId="2BF6DFDD" w14:textId="77777777" w:rsidR="00394A72" w:rsidRDefault="00394A72" w:rsidP="00FA1A59">
      <w:pPr>
        <w:rPr>
          <w:rFonts w:cs="Arial"/>
          <w:lang w:eastAsia="de-DE"/>
        </w:rPr>
      </w:pPr>
    </w:p>
    <w:p w14:paraId="38F6E5EC" w14:textId="77777777" w:rsidR="00394A72" w:rsidRPr="00933831" w:rsidRDefault="00394A72" w:rsidP="00080131">
      <w:pPr>
        <w:tabs>
          <w:tab w:val="left" w:pos="5387"/>
        </w:tabs>
        <w:rPr>
          <w:lang w:eastAsia="de-DE"/>
        </w:rPr>
      </w:pPr>
      <w:r w:rsidRPr="00933831">
        <w:rPr>
          <w:lang w:eastAsia="de-DE"/>
        </w:rPr>
        <w:t>The Dean</w:t>
      </w:r>
    </w:p>
    <w:p w14:paraId="72DF50E5" w14:textId="77777777" w:rsidR="00394A72" w:rsidRPr="00933831" w:rsidRDefault="00394A72" w:rsidP="00080131">
      <w:pPr>
        <w:tabs>
          <w:tab w:val="left" w:pos="5387"/>
        </w:tabs>
        <w:rPr>
          <w:lang w:eastAsia="de-DE"/>
        </w:rPr>
      </w:pPr>
      <w:r w:rsidRPr="00933831">
        <w:rPr>
          <w:lang w:eastAsia="de-DE"/>
        </w:rPr>
        <w:t>IALA World</w:t>
      </w:r>
      <w:ins w:id="30" w:author="Gerardine Delanoye" w:date="2016-03-10T10:54:00Z">
        <w:r w:rsidR="0069770D">
          <w:rPr>
            <w:lang w:eastAsia="de-DE"/>
          </w:rPr>
          <w:t>-</w:t>
        </w:r>
      </w:ins>
      <w:del w:id="31" w:author="Gerardine Delanoye" w:date="2016-03-10T10:54:00Z">
        <w:r w:rsidRPr="00933831" w:rsidDel="0069770D">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7C2F49F0"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3D3479FE" w14:textId="7777777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r w:rsidR="002D1DC6">
        <w:fldChar w:fldCharType="begin"/>
      </w:r>
      <w:r w:rsidR="00E10772">
        <w:instrText xml:space="preserve"> HYPERLINK "mailto:contact@iala-aism.org" </w:instrText>
      </w:r>
      <w:r w:rsidR="002D1DC6">
        <w:fldChar w:fldCharType="separate"/>
      </w:r>
      <w:ins w:id="32" w:author="Gerardine Delanoye" w:date="2016-03-10T10:54:00Z">
        <w:r w:rsidR="0069770D">
          <w:rPr>
            <w:rStyle w:val="Hyperlink"/>
            <w:rFonts w:cs="Arial"/>
            <w:lang w:val="fr-FR" w:eastAsia="de-DE"/>
          </w:rPr>
          <w:t>academy</w:t>
        </w:r>
      </w:ins>
      <w:del w:id="33" w:author="Gerardine Delanoye" w:date="2016-03-10T10:54:00Z">
        <w:r w:rsidRPr="00933831" w:rsidDel="0069770D">
          <w:rPr>
            <w:rStyle w:val="Hyperlink"/>
            <w:rFonts w:cs="Arial"/>
            <w:lang w:val="fr-FR" w:eastAsia="de-DE"/>
          </w:rPr>
          <w:delText>contact</w:delText>
        </w:r>
      </w:del>
      <w:r w:rsidRPr="00933831">
        <w:rPr>
          <w:rStyle w:val="Hyperlink"/>
          <w:rFonts w:cs="Arial"/>
          <w:lang w:val="fr-FR" w:eastAsia="de-DE"/>
        </w:rPr>
        <w:t>@iala-aism.org</w:t>
      </w:r>
      <w:r w:rsidR="002D1DC6">
        <w:rPr>
          <w:rStyle w:val="Hyperlink"/>
          <w:rFonts w:cs="Arial"/>
          <w:lang w:val="fr-FR" w:eastAsia="de-DE"/>
        </w:rPr>
        <w:fldChar w:fldCharType="end"/>
      </w:r>
    </w:p>
    <w:p w14:paraId="2138DE37"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0" w:history="1">
        <w:r w:rsidRPr="00933831">
          <w:rPr>
            <w:rStyle w:val="Hyperlink"/>
            <w:rFonts w:cs="Arial"/>
            <w:lang w:val="fr-FR" w:eastAsia="de-DE"/>
          </w:rPr>
          <w:t>www.iala-aism.org</w:t>
        </w:r>
      </w:hyperlink>
    </w:p>
    <w:p w14:paraId="1DB1AEC3" w14:textId="77777777" w:rsidR="00394A72" w:rsidRDefault="00394A72">
      <w:pPr>
        <w:rPr>
          <w:rFonts w:eastAsia="MS ????"/>
          <w:b/>
          <w:bCs/>
          <w:color w:val="000000"/>
          <w:sz w:val="32"/>
          <w:szCs w:val="32"/>
          <w:u w:val="single"/>
        </w:rPr>
      </w:pPr>
      <w:r>
        <w:rPr>
          <w:color w:val="000000"/>
          <w:szCs w:val="32"/>
          <w:u w:val="single"/>
        </w:rPr>
        <w:br w:type="page"/>
      </w:r>
    </w:p>
    <w:p w14:paraId="448A2CF5" w14:textId="77777777" w:rsidR="00394A72" w:rsidRPr="00FB3D29" w:rsidRDefault="00394A72" w:rsidP="00441E83">
      <w:pPr>
        <w:pStyle w:val="Title"/>
      </w:pPr>
      <w:bookmarkStart w:id="34" w:name="_Toc338403584"/>
      <w:r>
        <w:lastRenderedPageBreak/>
        <w:t>TABLE OF CONTENTS</w:t>
      </w:r>
      <w:bookmarkEnd w:id="34"/>
    </w:p>
    <w:commentRangeStart w:id="35"/>
    <w:p w14:paraId="03EB7CBD" w14:textId="77777777" w:rsidR="008C2E41" w:rsidRDefault="002D1DC6">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8C2E41">
        <w:rPr>
          <w:noProof/>
        </w:rPr>
        <w:tab/>
      </w:r>
    </w:p>
    <w:p w14:paraId="7C1D07F1" w14:textId="77777777" w:rsidR="008C2E41" w:rsidRDefault="008C2E41">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2D1DC6">
        <w:rPr>
          <w:noProof/>
        </w:rPr>
        <w:fldChar w:fldCharType="begin"/>
      </w:r>
      <w:r>
        <w:rPr>
          <w:noProof/>
        </w:rPr>
        <w:instrText xml:space="preserve"> PAGEREF _Toc338403582 \h </w:instrText>
      </w:r>
      <w:r w:rsidR="002D1DC6">
        <w:rPr>
          <w:noProof/>
        </w:rPr>
      </w:r>
      <w:r w:rsidR="002D1DC6">
        <w:rPr>
          <w:noProof/>
        </w:rPr>
        <w:fldChar w:fldCharType="separate"/>
      </w:r>
      <w:r>
        <w:rPr>
          <w:noProof/>
        </w:rPr>
        <w:t>2</w:t>
      </w:r>
      <w:r w:rsidR="002D1DC6">
        <w:rPr>
          <w:noProof/>
        </w:rPr>
        <w:fldChar w:fldCharType="end"/>
      </w:r>
    </w:p>
    <w:p w14:paraId="00C6ABFB" w14:textId="77777777" w:rsidR="008C2E41" w:rsidRDefault="008C2E41">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2D1DC6">
        <w:rPr>
          <w:noProof/>
        </w:rPr>
        <w:fldChar w:fldCharType="begin"/>
      </w:r>
      <w:r>
        <w:rPr>
          <w:noProof/>
        </w:rPr>
        <w:instrText xml:space="preserve"> PAGEREF _Toc338403583 \h </w:instrText>
      </w:r>
      <w:r w:rsidR="002D1DC6">
        <w:rPr>
          <w:noProof/>
        </w:rPr>
      </w:r>
      <w:r w:rsidR="002D1DC6">
        <w:rPr>
          <w:noProof/>
        </w:rPr>
        <w:fldChar w:fldCharType="separate"/>
      </w:r>
      <w:r>
        <w:rPr>
          <w:noProof/>
        </w:rPr>
        <w:t>3</w:t>
      </w:r>
      <w:r w:rsidR="002D1DC6">
        <w:rPr>
          <w:noProof/>
        </w:rPr>
        <w:fldChar w:fldCharType="end"/>
      </w:r>
    </w:p>
    <w:p w14:paraId="60C0605F" w14:textId="77777777" w:rsidR="008C2E41" w:rsidRDefault="008C2E41">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2D1DC6">
        <w:rPr>
          <w:noProof/>
        </w:rPr>
        <w:fldChar w:fldCharType="begin"/>
      </w:r>
      <w:r>
        <w:rPr>
          <w:noProof/>
        </w:rPr>
        <w:instrText xml:space="preserve"> PAGEREF _Toc338403584 \h </w:instrText>
      </w:r>
      <w:r w:rsidR="002D1DC6">
        <w:rPr>
          <w:noProof/>
        </w:rPr>
      </w:r>
      <w:r w:rsidR="002D1DC6">
        <w:rPr>
          <w:noProof/>
        </w:rPr>
        <w:fldChar w:fldCharType="separate"/>
      </w:r>
      <w:r>
        <w:rPr>
          <w:noProof/>
        </w:rPr>
        <w:t>4</w:t>
      </w:r>
      <w:r w:rsidR="002D1DC6">
        <w:rPr>
          <w:noProof/>
        </w:rPr>
        <w:fldChar w:fldCharType="end"/>
      </w:r>
    </w:p>
    <w:p w14:paraId="4F3E1273" w14:textId="77777777" w:rsidR="008C2E41" w:rsidRDefault="008C2E41">
      <w:pPr>
        <w:pStyle w:val="TOC1"/>
        <w:rPr>
          <w:rFonts w:asciiTheme="minorHAnsi" w:eastAsiaTheme="minorEastAsia" w:hAnsiTheme="minorHAnsi" w:cstheme="minorBidi"/>
          <w:b w:val="0"/>
          <w:bCs w:val="0"/>
          <w:caps w:val="0"/>
          <w:noProof/>
          <w:szCs w:val="22"/>
          <w:lang w:eastAsia="en-GB"/>
        </w:rPr>
      </w:pPr>
      <w:r w:rsidRPr="00DC7FE0">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2D1DC6">
        <w:rPr>
          <w:noProof/>
        </w:rPr>
        <w:fldChar w:fldCharType="begin"/>
      </w:r>
      <w:r>
        <w:rPr>
          <w:noProof/>
        </w:rPr>
        <w:instrText xml:space="preserve"> PAGEREF _Toc338403585 \h </w:instrText>
      </w:r>
      <w:r w:rsidR="002D1DC6">
        <w:rPr>
          <w:noProof/>
        </w:rPr>
      </w:r>
      <w:r w:rsidR="002D1DC6">
        <w:rPr>
          <w:noProof/>
        </w:rPr>
        <w:fldChar w:fldCharType="separate"/>
      </w:r>
      <w:r>
        <w:rPr>
          <w:noProof/>
        </w:rPr>
        <w:t>5</w:t>
      </w:r>
      <w:r w:rsidR="002D1DC6">
        <w:rPr>
          <w:noProof/>
        </w:rPr>
        <w:fldChar w:fldCharType="end"/>
      </w:r>
    </w:p>
    <w:p w14:paraId="1B56A756"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2D1DC6">
        <w:rPr>
          <w:noProof/>
        </w:rPr>
        <w:fldChar w:fldCharType="begin"/>
      </w:r>
      <w:r>
        <w:rPr>
          <w:noProof/>
        </w:rPr>
        <w:instrText xml:space="preserve"> PAGEREF _Toc338403586 \h </w:instrText>
      </w:r>
      <w:r w:rsidR="002D1DC6">
        <w:rPr>
          <w:noProof/>
        </w:rPr>
      </w:r>
      <w:r w:rsidR="002D1DC6">
        <w:rPr>
          <w:noProof/>
        </w:rPr>
        <w:fldChar w:fldCharType="separate"/>
      </w:r>
      <w:r>
        <w:rPr>
          <w:noProof/>
        </w:rPr>
        <w:t>5</w:t>
      </w:r>
      <w:r w:rsidR="002D1DC6">
        <w:rPr>
          <w:noProof/>
        </w:rPr>
        <w:fldChar w:fldCharType="end"/>
      </w:r>
    </w:p>
    <w:p w14:paraId="665E54BF"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2D1DC6">
        <w:rPr>
          <w:noProof/>
        </w:rPr>
        <w:fldChar w:fldCharType="begin"/>
      </w:r>
      <w:r>
        <w:rPr>
          <w:noProof/>
        </w:rPr>
        <w:instrText xml:space="preserve"> PAGEREF _Toc338403587 \h </w:instrText>
      </w:r>
      <w:r w:rsidR="002D1DC6">
        <w:rPr>
          <w:noProof/>
        </w:rPr>
      </w:r>
      <w:r w:rsidR="002D1DC6">
        <w:rPr>
          <w:noProof/>
        </w:rPr>
        <w:fldChar w:fldCharType="separate"/>
      </w:r>
      <w:r>
        <w:rPr>
          <w:noProof/>
        </w:rPr>
        <w:t>5</w:t>
      </w:r>
      <w:r w:rsidR="002D1DC6">
        <w:rPr>
          <w:noProof/>
        </w:rPr>
        <w:fldChar w:fldCharType="end"/>
      </w:r>
    </w:p>
    <w:p w14:paraId="4BE620AB"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2D1DC6">
        <w:rPr>
          <w:noProof/>
        </w:rPr>
        <w:fldChar w:fldCharType="begin"/>
      </w:r>
      <w:r>
        <w:rPr>
          <w:noProof/>
        </w:rPr>
        <w:instrText xml:space="preserve"> PAGEREF _Toc338403588 \h </w:instrText>
      </w:r>
      <w:r w:rsidR="002D1DC6">
        <w:rPr>
          <w:noProof/>
        </w:rPr>
      </w:r>
      <w:r w:rsidR="002D1DC6">
        <w:rPr>
          <w:noProof/>
        </w:rPr>
        <w:fldChar w:fldCharType="separate"/>
      </w:r>
      <w:r>
        <w:rPr>
          <w:noProof/>
        </w:rPr>
        <w:t>5</w:t>
      </w:r>
      <w:r w:rsidR="002D1DC6">
        <w:rPr>
          <w:noProof/>
        </w:rPr>
        <w:fldChar w:fldCharType="end"/>
      </w:r>
    </w:p>
    <w:p w14:paraId="56800E92"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2D1DC6">
        <w:rPr>
          <w:noProof/>
        </w:rPr>
        <w:fldChar w:fldCharType="begin"/>
      </w:r>
      <w:r>
        <w:rPr>
          <w:noProof/>
        </w:rPr>
        <w:instrText xml:space="preserve"> PAGEREF _Toc338403589 \h </w:instrText>
      </w:r>
      <w:r w:rsidR="002D1DC6">
        <w:rPr>
          <w:noProof/>
        </w:rPr>
      </w:r>
      <w:r w:rsidR="002D1DC6">
        <w:rPr>
          <w:noProof/>
        </w:rPr>
        <w:fldChar w:fldCharType="separate"/>
      </w:r>
      <w:r>
        <w:rPr>
          <w:noProof/>
        </w:rPr>
        <w:t>5</w:t>
      </w:r>
      <w:r w:rsidR="002D1DC6">
        <w:rPr>
          <w:noProof/>
        </w:rPr>
        <w:fldChar w:fldCharType="end"/>
      </w:r>
    </w:p>
    <w:p w14:paraId="09BBD7B3"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2D1DC6">
        <w:rPr>
          <w:noProof/>
        </w:rPr>
        <w:fldChar w:fldCharType="begin"/>
      </w:r>
      <w:r>
        <w:rPr>
          <w:noProof/>
        </w:rPr>
        <w:instrText xml:space="preserve"> PAGEREF _Toc338403590 \h </w:instrText>
      </w:r>
      <w:r w:rsidR="002D1DC6">
        <w:rPr>
          <w:noProof/>
        </w:rPr>
      </w:r>
      <w:r w:rsidR="002D1DC6">
        <w:rPr>
          <w:noProof/>
        </w:rPr>
        <w:fldChar w:fldCharType="separate"/>
      </w:r>
      <w:r>
        <w:rPr>
          <w:noProof/>
        </w:rPr>
        <w:t>5</w:t>
      </w:r>
      <w:r w:rsidR="002D1DC6">
        <w:rPr>
          <w:noProof/>
        </w:rPr>
        <w:fldChar w:fldCharType="end"/>
      </w:r>
    </w:p>
    <w:p w14:paraId="064EADA5"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2D1DC6">
        <w:rPr>
          <w:noProof/>
        </w:rPr>
        <w:fldChar w:fldCharType="begin"/>
      </w:r>
      <w:r>
        <w:rPr>
          <w:noProof/>
        </w:rPr>
        <w:instrText xml:space="preserve"> PAGEREF _Toc338403591 \h </w:instrText>
      </w:r>
      <w:r w:rsidR="002D1DC6">
        <w:rPr>
          <w:noProof/>
        </w:rPr>
      </w:r>
      <w:r w:rsidR="002D1DC6">
        <w:rPr>
          <w:noProof/>
        </w:rPr>
        <w:fldChar w:fldCharType="separate"/>
      </w:r>
      <w:r>
        <w:rPr>
          <w:noProof/>
        </w:rPr>
        <w:t>5</w:t>
      </w:r>
      <w:r w:rsidR="002D1DC6">
        <w:rPr>
          <w:noProof/>
        </w:rPr>
        <w:fldChar w:fldCharType="end"/>
      </w:r>
    </w:p>
    <w:p w14:paraId="13684E96" w14:textId="77777777" w:rsidR="008C2E41" w:rsidRDefault="008C2E41">
      <w:pPr>
        <w:pStyle w:val="TOC1"/>
        <w:rPr>
          <w:rFonts w:asciiTheme="minorHAnsi" w:eastAsiaTheme="minorEastAsia" w:hAnsiTheme="minorHAnsi" w:cstheme="minorBidi"/>
          <w:b w:val="0"/>
          <w:bCs w:val="0"/>
          <w:caps w:val="0"/>
          <w:noProof/>
          <w:szCs w:val="22"/>
          <w:lang w:eastAsia="en-GB"/>
        </w:rPr>
      </w:pPr>
      <w:r w:rsidRPr="00DC7FE0">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2D1DC6">
        <w:rPr>
          <w:noProof/>
        </w:rPr>
        <w:fldChar w:fldCharType="begin"/>
      </w:r>
      <w:r>
        <w:rPr>
          <w:noProof/>
        </w:rPr>
        <w:instrText xml:space="preserve"> PAGEREF _Toc338403592 \h </w:instrText>
      </w:r>
      <w:r w:rsidR="002D1DC6">
        <w:rPr>
          <w:noProof/>
        </w:rPr>
      </w:r>
      <w:r w:rsidR="002D1DC6">
        <w:rPr>
          <w:noProof/>
        </w:rPr>
        <w:fldChar w:fldCharType="separate"/>
      </w:r>
      <w:r>
        <w:rPr>
          <w:noProof/>
        </w:rPr>
        <w:t>6</w:t>
      </w:r>
      <w:r w:rsidR="002D1DC6">
        <w:rPr>
          <w:noProof/>
        </w:rPr>
        <w:fldChar w:fldCharType="end"/>
      </w:r>
    </w:p>
    <w:p w14:paraId="239B9A73"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2.1</w:t>
      </w:r>
      <w:r>
        <w:rPr>
          <w:rFonts w:asciiTheme="minorHAnsi" w:eastAsiaTheme="minorEastAsia" w:hAnsiTheme="minorHAnsi" w:cstheme="minorBidi"/>
          <w:bCs w:val="0"/>
          <w:noProof/>
          <w:szCs w:val="22"/>
          <w:lang w:eastAsia="en-GB"/>
        </w:rPr>
        <w:tab/>
      </w:r>
      <w:r>
        <w:rPr>
          <w:noProof/>
        </w:rPr>
        <w:t>Module 1 – Health and Safety</w:t>
      </w:r>
      <w:r>
        <w:rPr>
          <w:noProof/>
        </w:rPr>
        <w:tab/>
      </w:r>
      <w:r w:rsidR="002D1DC6">
        <w:rPr>
          <w:noProof/>
        </w:rPr>
        <w:fldChar w:fldCharType="begin"/>
      </w:r>
      <w:r>
        <w:rPr>
          <w:noProof/>
        </w:rPr>
        <w:instrText xml:space="preserve"> PAGEREF _Toc338403593 \h </w:instrText>
      </w:r>
      <w:r w:rsidR="002D1DC6">
        <w:rPr>
          <w:noProof/>
        </w:rPr>
      </w:r>
      <w:r w:rsidR="002D1DC6">
        <w:rPr>
          <w:noProof/>
        </w:rPr>
        <w:fldChar w:fldCharType="separate"/>
      </w:r>
      <w:r>
        <w:rPr>
          <w:noProof/>
        </w:rPr>
        <w:t>6</w:t>
      </w:r>
      <w:r w:rsidR="002D1DC6">
        <w:rPr>
          <w:noProof/>
        </w:rPr>
        <w:fldChar w:fldCharType="end"/>
      </w:r>
    </w:p>
    <w:p w14:paraId="2380EBF8"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2.2</w:t>
      </w:r>
      <w:r>
        <w:rPr>
          <w:rFonts w:asciiTheme="minorHAnsi" w:eastAsiaTheme="minorEastAsia" w:hAnsiTheme="minorHAnsi" w:cstheme="minorBidi"/>
          <w:bCs w:val="0"/>
          <w:noProof/>
          <w:szCs w:val="22"/>
          <w:lang w:eastAsia="en-GB"/>
        </w:rPr>
        <w:tab/>
      </w:r>
      <w:r>
        <w:rPr>
          <w:noProof/>
        </w:rPr>
        <w:t>Module 2 – Types of Plastic Buoys</w:t>
      </w:r>
      <w:r>
        <w:rPr>
          <w:noProof/>
        </w:rPr>
        <w:tab/>
      </w:r>
      <w:r w:rsidR="002D1DC6">
        <w:rPr>
          <w:noProof/>
        </w:rPr>
        <w:fldChar w:fldCharType="begin"/>
      </w:r>
      <w:r>
        <w:rPr>
          <w:noProof/>
        </w:rPr>
        <w:instrText xml:space="preserve"> PAGEREF _Toc338403594 \h </w:instrText>
      </w:r>
      <w:r w:rsidR="002D1DC6">
        <w:rPr>
          <w:noProof/>
        </w:rPr>
      </w:r>
      <w:r w:rsidR="002D1DC6">
        <w:rPr>
          <w:noProof/>
        </w:rPr>
        <w:fldChar w:fldCharType="separate"/>
      </w:r>
      <w:r>
        <w:rPr>
          <w:noProof/>
        </w:rPr>
        <w:t>6</w:t>
      </w:r>
      <w:r w:rsidR="002D1DC6">
        <w:rPr>
          <w:noProof/>
        </w:rPr>
        <w:fldChar w:fldCharType="end"/>
      </w:r>
    </w:p>
    <w:p w14:paraId="23E959CB"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2.3</w:t>
      </w:r>
      <w:r>
        <w:rPr>
          <w:rFonts w:asciiTheme="minorHAnsi" w:eastAsiaTheme="minorEastAsia" w:hAnsiTheme="minorHAnsi" w:cstheme="minorBidi"/>
          <w:bCs w:val="0"/>
          <w:noProof/>
          <w:szCs w:val="22"/>
          <w:lang w:eastAsia="en-GB"/>
        </w:rPr>
        <w:tab/>
      </w:r>
      <w:r>
        <w:rPr>
          <w:noProof/>
        </w:rPr>
        <w:t>Module 3 – Afloat Maintenance</w:t>
      </w:r>
      <w:ins w:id="36" w:author="Gerardine Delanoye" w:date="2016-03-10T10:56:00Z">
        <w:r w:rsidR="0069770D">
          <w:rPr>
            <w:noProof/>
          </w:rPr>
          <w:t xml:space="preserve"> (See IALA WWA L2.1.8)</w:t>
        </w:r>
      </w:ins>
      <w:r>
        <w:rPr>
          <w:noProof/>
        </w:rPr>
        <w:tab/>
      </w:r>
      <w:r w:rsidR="002D1DC6">
        <w:rPr>
          <w:noProof/>
        </w:rPr>
        <w:fldChar w:fldCharType="begin"/>
      </w:r>
      <w:r>
        <w:rPr>
          <w:noProof/>
        </w:rPr>
        <w:instrText xml:space="preserve"> PAGEREF _Toc338403595 \h </w:instrText>
      </w:r>
      <w:r w:rsidR="002D1DC6">
        <w:rPr>
          <w:noProof/>
        </w:rPr>
      </w:r>
      <w:r w:rsidR="002D1DC6">
        <w:rPr>
          <w:noProof/>
        </w:rPr>
        <w:fldChar w:fldCharType="separate"/>
      </w:r>
      <w:r>
        <w:rPr>
          <w:noProof/>
        </w:rPr>
        <w:t>7</w:t>
      </w:r>
      <w:r w:rsidR="002D1DC6">
        <w:rPr>
          <w:noProof/>
        </w:rPr>
        <w:fldChar w:fldCharType="end"/>
      </w:r>
    </w:p>
    <w:p w14:paraId="4A268C46"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2.4</w:t>
      </w:r>
      <w:r>
        <w:rPr>
          <w:rFonts w:asciiTheme="minorHAnsi" w:eastAsiaTheme="minorEastAsia" w:hAnsiTheme="minorHAnsi" w:cstheme="minorBidi"/>
          <w:bCs w:val="0"/>
          <w:noProof/>
          <w:szCs w:val="22"/>
          <w:lang w:eastAsia="en-GB"/>
        </w:rPr>
        <w:tab/>
      </w:r>
      <w:r>
        <w:rPr>
          <w:noProof/>
        </w:rPr>
        <w:t>Module 4 – Ashore Maintenance – Dismantling and Rebuild</w:t>
      </w:r>
      <w:r>
        <w:rPr>
          <w:noProof/>
        </w:rPr>
        <w:tab/>
      </w:r>
      <w:r w:rsidR="002D1DC6">
        <w:rPr>
          <w:noProof/>
        </w:rPr>
        <w:fldChar w:fldCharType="begin"/>
      </w:r>
      <w:r>
        <w:rPr>
          <w:noProof/>
        </w:rPr>
        <w:instrText xml:space="preserve"> PAGEREF _Toc338403596 \h </w:instrText>
      </w:r>
      <w:r w:rsidR="002D1DC6">
        <w:rPr>
          <w:noProof/>
        </w:rPr>
      </w:r>
      <w:r w:rsidR="002D1DC6">
        <w:rPr>
          <w:noProof/>
        </w:rPr>
        <w:fldChar w:fldCharType="separate"/>
      </w:r>
      <w:r>
        <w:rPr>
          <w:noProof/>
        </w:rPr>
        <w:t>7</w:t>
      </w:r>
      <w:r w:rsidR="002D1DC6">
        <w:rPr>
          <w:noProof/>
        </w:rPr>
        <w:fldChar w:fldCharType="end"/>
      </w:r>
    </w:p>
    <w:p w14:paraId="43E036DE"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2.5</w:t>
      </w:r>
      <w:r>
        <w:rPr>
          <w:rFonts w:asciiTheme="minorHAnsi" w:eastAsiaTheme="minorEastAsia" w:hAnsiTheme="minorHAnsi" w:cstheme="minorBidi"/>
          <w:bCs w:val="0"/>
          <w:noProof/>
          <w:szCs w:val="22"/>
          <w:lang w:eastAsia="en-GB"/>
        </w:rPr>
        <w:tab/>
      </w:r>
      <w:r>
        <w:rPr>
          <w:noProof/>
        </w:rPr>
        <w:t>Module 5 - Standards</w:t>
      </w:r>
      <w:r>
        <w:rPr>
          <w:noProof/>
        </w:rPr>
        <w:tab/>
      </w:r>
      <w:r w:rsidR="002D1DC6">
        <w:rPr>
          <w:noProof/>
        </w:rPr>
        <w:fldChar w:fldCharType="begin"/>
      </w:r>
      <w:r>
        <w:rPr>
          <w:noProof/>
        </w:rPr>
        <w:instrText xml:space="preserve"> PAGEREF _Toc338403597 \h </w:instrText>
      </w:r>
      <w:r w:rsidR="002D1DC6">
        <w:rPr>
          <w:noProof/>
        </w:rPr>
      </w:r>
      <w:r w:rsidR="002D1DC6">
        <w:rPr>
          <w:noProof/>
        </w:rPr>
        <w:fldChar w:fldCharType="separate"/>
      </w:r>
      <w:r>
        <w:rPr>
          <w:noProof/>
        </w:rPr>
        <w:t>8</w:t>
      </w:r>
      <w:r w:rsidR="002D1DC6">
        <w:rPr>
          <w:noProof/>
        </w:rPr>
        <w:fldChar w:fldCharType="end"/>
      </w:r>
    </w:p>
    <w:p w14:paraId="0BA5A989" w14:textId="77777777" w:rsidR="008C2E41" w:rsidRDefault="008C2E41">
      <w:pPr>
        <w:pStyle w:val="TOC2"/>
        <w:rPr>
          <w:rFonts w:asciiTheme="minorHAnsi" w:eastAsiaTheme="minorEastAsia" w:hAnsiTheme="minorHAnsi" w:cstheme="minorBidi"/>
          <w:bCs w:val="0"/>
          <w:noProof/>
          <w:szCs w:val="22"/>
          <w:lang w:eastAsia="en-GB"/>
        </w:rPr>
      </w:pPr>
      <w:r w:rsidRPr="00DC7FE0">
        <w:rPr>
          <w:rFonts w:ascii="Arial Bold" w:hAnsi="Arial Bold"/>
          <w:noProof/>
        </w:rPr>
        <w:t>2.6</w:t>
      </w:r>
      <w:r>
        <w:rPr>
          <w:rFonts w:asciiTheme="minorHAnsi" w:eastAsiaTheme="minorEastAsia" w:hAnsiTheme="minorHAnsi" w:cstheme="minorBidi"/>
          <w:bCs w:val="0"/>
          <w:noProof/>
          <w:szCs w:val="22"/>
          <w:lang w:eastAsia="en-GB"/>
        </w:rPr>
        <w:tab/>
      </w:r>
      <w:r>
        <w:rPr>
          <w:noProof/>
        </w:rPr>
        <w:t>Module 6 – Site Visit</w:t>
      </w:r>
      <w:r>
        <w:rPr>
          <w:noProof/>
        </w:rPr>
        <w:tab/>
      </w:r>
      <w:r w:rsidR="002D1DC6">
        <w:rPr>
          <w:noProof/>
        </w:rPr>
        <w:fldChar w:fldCharType="begin"/>
      </w:r>
      <w:r>
        <w:rPr>
          <w:noProof/>
        </w:rPr>
        <w:instrText xml:space="preserve"> PAGEREF _Toc338403598 \h </w:instrText>
      </w:r>
      <w:r w:rsidR="002D1DC6">
        <w:rPr>
          <w:noProof/>
        </w:rPr>
      </w:r>
      <w:r w:rsidR="002D1DC6">
        <w:rPr>
          <w:noProof/>
        </w:rPr>
        <w:fldChar w:fldCharType="separate"/>
      </w:r>
      <w:r>
        <w:rPr>
          <w:noProof/>
        </w:rPr>
        <w:t>8</w:t>
      </w:r>
      <w:r w:rsidR="002D1DC6">
        <w:rPr>
          <w:noProof/>
        </w:rPr>
        <w:fldChar w:fldCharType="end"/>
      </w:r>
    </w:p>
    <w:p w14:paraId="6D6599CD" w14:textId="77777777" w:rsidR="00394A72" w:rsidRDefault="002D1DC6" w:rsidP="00296826">
      <w:pPr>
        <w:rPr>
          <w:rFonts w:cs="Arial"/>
        </w:rPr>
      </w:pPr>
      <w:r>
        <w:rPr>
          <w:rFonts w:cs="Arial"/>
        </w:rPr>
        <w:fldChar w:fldCharType="end"/>
      </w:r>
      <w:commentRangeEnd w:id="35"/>
      <w:r w:rsidR="0069770D">
        <w:rPr>
          <w:rStyle w:val="CommentReference"/>
        </w:rPr>
        <w:commentReference w:id="35"/>
      </w:r>
    </w:p>
    <w:p w14:paraId="6DCA2DAE" w14:textId="77777777" w:rsidR="00394A72" w:rsidRPr="002E6C03" w:rsidRDefault="00394A72" w:rsidP="002E6C03">
      <w:pPr>
        <w:tabs>
          <w:tab w:val="center" w:pos="4729"/>
        </w:tabs>
        <w:rPr>
          <w:rFonts w:cs="Arial"/>
        </w:rPr>
      </w:pPr>
    </w:p>
    <w:p w14:paraId="00474EBF" w14:textId="77777777" w:rsidR="00394A72" w:rsidRDefault="00394A72">
      <w:pPr>
        <w:rPr>
          <w:rFonts w:cs="Arial"/>
        </w:rPr>
      </w:pPr>
      <w:r>
        <w:rPr>
          <w:rFonts w:cs="Arial"/>
        </w:rPr>
        <w:br w:type="page"/>
      </w:r>
    </w:p>
    <w:p w14:paraId="4AA4A378" w14:textId="77777777" w:rsidR="00394A72" w:rsidRPr="009115AA" w:rsidRDefault="00394A72" w:rsidP="007506CC">
      <w:pPr>
        <w:pStyle w:val="Heading1"/>
      </w:pPr>
      <w:bookmarkStart w:id="37" w:name="_Toc322529300"/>
      <w:bookmarkStart w:id="38" w:name="_Toc322529516"/>
      <w:bookmarkStart w:id="39" w:name="_Toc322529565"/>
      <w:bookmarkStart w:id="40" w:name="_Toc338403585"/>
      <w:r w:rsidRPr="009115AA">
        <w:lastRenderedPageBreak/>
        <w:t xml:space="preserve">PART A - </w:t>
      </w:r>
      <w:r w:rsidRPr="00676676">
        <w:t>COURSE</w:t>
      </w:r>
      <w:r w:rsidRPr="009115AA">
        <w:t xml:space="preserve"> OVERVIEW</w:t>
      </w:r>
      <w:bookmarkEnd w:id="37"/>
      <w:bookmarkEnd w:id="38"/>
      <w:bookmarkEnd w:id="39"/>
      <w:bookmarkEnd w:id="40"/>
    </w:p>
    <w:p w14:paraId="29200146" w14:textId="77777777" w:rsidR="00394A72" w:rsidRDefault="00394A72" w:rsidP="005D495F">
      <w:pPr>
        <w:pStyle w:val="Heading2"/>
      </w:pPr>
      <w:bookmarkStart w:id="41" w:name="_Toc322529517"/>
      <w:bookmarkStart w:id="42" w:name="_Toc322529566"/>
      <w:bookmarkStart w:id="43" w:name="_Toc338403586"/>
      <w:r>
        <w:t>Scope</w:t>
      </w:r>
      <w:bookmarkEnd w:id="41"/>
      <w:bookmarkEnd w:id="42"/>
      <w:bookmarkEnd w:id="43"/>
    </w:p>
    <w:p w14:paraId="4BDD91A7" w14:textId="77777777" w:rsidR="00394A72" w:rsidRDefault="00394A72" w:rsidP="00080131">
      <w:pPr>
        <w:pStyle w:val="BodyText"/>
      </w:pPr>
      <w:r w:rsidRPr="00BC22E9">
        <w:t xml:space="preserve">This course is intended to provide technicians with the </w:t>
      </w:r>
      <w:r w:rsidR="00C867B1">
        <w:t xml:space="preserve">practical and </w:t>
      </w:r>
      <w:r w:rsidR="00824C0C">
        <w:t>theoretical</w:t>
      </w:r>
      <w:r w:rsidRPr="00BC22E9">
        <w:t xml:space="preserve"> training necessary to </w:t>
      </w:r>
      <w:r w:rsidR="00824C0C">
        <w:t xml:space="preserve">have a </w:t>
      </w:r>
      <w:r w:rsidR="000B4B52">
        <w:t>satisfactory</w:t>
      </w:r>
      <w:r w:rsidR="00A84C0A">
        <w:t xml:space="preserve"> </w:t>
      </w:r>
      <w:r w:rsidR="00824C0C">
        <w:t xml:space="preserve">understanding of </w:t>
      </w:r>
      <w:r w:rsidR="001C391F">
        <w:t xml:space="preserve">the maintenance of </w:t>
      </w:r>
      <w:r w:rsidR="00385C08">
        <w:t>plastic</w:t>
      </w:r>
      <w:r w:rsidR="001C391F">
        <w:t xml:space="preserve"> buoys</w:t>
      </w:r>
      <w:r w:rsidR="00061196">
        <w:t>.</w:t>
      </w:r>
    </w:p>
    <w:p w14:paraId="0E29887D" w14:textId="77777777" w:rsidR="00394A72" w:rsidRPr="00E01B7D" w:rsidRDefault="005D0E50" w:rsidP="00080131">
      <w:pPr>
        <w:pStyle w:val="BodyText"/>
      </w:pPr>
      <w:r>
        <w:t xml:space="preserve">This introductory course is intended to be supported by further training modules on </w:t>
      </w:r>
      <w:r w:rsidR="00C867B1">
        <w:t>theoretical</w:t>
      </w:r>
      <w:r w:rsidR="001C391F">
        <w:t xml:space="preserve"> and </w:t>
      </w:r>
      <w:r>
        <w:t>practical aspects of</w:t>
      </w:r>
      <w:r w:rsidR="001C391F">
        <w:t xml:space="preserve"> </w:t>
      </w:r>
      <w:r w:rsidR="008902FF">
        <w:t>floating aids to navigation</w:t>
      </w:r>
      <w:r w:rsidR="00394A72">
        <w:t>.</w:t>
      </w:r>
      <w:r>
        <w:t xml:space="preserve"> Details of these supporting model courses can be found in the Level 2 Technician training overview document IALA WWA L2.0.</w:t>
      </w:r>
    </w:p>
    <w:p w14:paraId="6A65EE90" w14:textId="77777777" w:rsidR="00394A72" w:rsidRDefault="00394A72" w:rsidP="00496B74">
      <w:pPr>
        <w:pStyle w:val="Heading2"/>
      </w:pPr>
      <w:bookmarkStart w:id="44" w:name="_Toc322529518"/>
      <w:bookmarkStart w:id="45" w:name="_Toc322529567"/>
      <w:bookmarkStart w:id="46" w:name="_Toc338403587"/>
      <w:r w:rsidRPr="00BC22E9">
        <w:t>Objective</w:t>
      </w:r>
      <w:bookmarkEnd w:id="44"/>
      <w:bookmarkEnd w:id="45"/>
      <w:bookmarkEnd w:id="46"/>
      <w:r w:rsidRPr="00BC22E9">
        <w:t xml:space="preserve"> </w:t>
      </w:r>
    </w:p>
    <w:p w14:paraId="637DEB45"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1C391F">
        <w:t xml:space="preserve">maintain </w:t>
      </w:r>
      <w:r w:rsidR="00385C08">
        <w:t>plastic</w:t>
      </w:r>
      <w:r w:rsidR="001C391F">
        <w:t xml:space="preserve"> buoys</w:t>
      </w:r>
      <w:r w:rsidR="00C867B1">
        <w:t xml:space="preserve"> </w:t>
      </w:r>
      <w:r w:rsidR="00D84C47">
        <w:t xml:space="preserve">whilst </w:t>
      </w:r>
      <w:r w:rsidRPr="009D23A8">
        <w:t>on the job within their organi</w:t>
      </w:r>
      <w:r w:rsidR="001C391F">
        <w:t>s</w:t>
      </w:r>
      <w:r w:rsidRPr="009D23A8">
        <w:t xml:space="preserve">ations. </w:t>
      </w:r>
    </w:p>
    <w:p w14:paraId="70B7918D" w14:textId="77777777" w:rsidR="00394A72" w:rsidRDefault="00394A72" w:rsidP="00496B74">
      <w:pPr>
        <w:pStyle w:val="Heading2"/>
      </w:pPr>
      <w:bookmarkStart w:id="47" w:name="_Toc322529519"/>
      <w:bookmarkStart w:id="48" w:name="_Toc322529568"/>
      <w:bookmarkStart w:id="49" w:name="_Toc338403588"/>
      <w:r w:rsidRPr="00FB3D29">
        <w:t>Course Outline</w:t>
      </w:r>
      <w:bookmarkEnd w:id="47"/>
      <w:bookmarkEnd w:id="48"/>
      <w:bookmarkEnd w:id="49"/>
    </w:p>
    <w:p w14:paraId="4D57C61C" w14:textId="77777777" w:rsidR="00394A72" w:rsidRPr="009D23A8" w:rsidRDefault="00394A72" w:rsidP="00080131">
      <w:pPr>
        <w:pStyle w:val="BodyText"/>
      </w:pPr>
      <w:r w:rsidRPr="00BC22E9">
        <w:t xml:space="preserve">This </w:t>
      </w:r>
      <w:r w:rsidR="00D4071C">
        <w:t>practical</w:t>
      </w:r>
      <w:r w:rsidR="00A84C0A">
        <w:t xml:space="preserve"> </w:t>
      </w:r>
      <w:r w:rsidRPr="00BC22E9">
        <w:t xml:space="preserve">course is intended to cover the knowledge required for a technician to </w:t>
      </w:r>
      <w:r w:rsidR="001C391F">
        <w:t xml:space="preserve">maintain </w:t>
      </w:r>
      <w:r w:rsidR="00385C08">
        <w:t xml:space="preserve">plastic </w:t>
      </w:r>
      <w:r w:rsidR="001C391F">
        <w:t>buoys</w:t>
      </w:r>
      <w:r w:rsidR="008902FF">
        <w:t xml:space="preserve"> under supervision</w:t>
      </w:r>
      <w:r w:rsidRPr="00BC22E9">
        <w:t>.</w:t>
      </w:r>
      <w:r w:rsidR="00A84C0A">
        <w:t xml:space="preserve"> </w:t>
      </w:r>
      <w:r w:rsidRPr="00BC22E9">
        <w:t xml:space="preserve">The complete course </w:t>
      </w:r>
      <w:r>
        <w:t xml:space="preserve">comprises </w:t>
      </w:r>
      <w:r w:rsidR="003E6D3E">
        <w:t>5</w:t>
      </w:r>
      <w:r w:rsidRPr="00BC22E9">
        <w:t xml:space="preserve"> </w:t>
      </w:r>
      <w:r w:rsidR="005409B2">
        <w:t xml:space="preserve">classroom </w:t>
      </w:r>
      <w:r w:rsidRPr="00BC22E9">
        <w:t xml:space="preserve">modules, each of which deals with a specific subject </w:t>
      </w:r>
      <w:r w:rsidR="00A84C0A">
        <w:t xml:space="preserve">covering aspects of </w:t>
      </w:r>
      <w:r w:rsidR="00385C08">
        <w:t>plastic</w:t>
      </w:r>
      <w:r w:rsidR="001C391F">
        <w:t xml:space="preserve"> buoy maintenance</w:t>
      </w:r>
      <w:r w:rsidR="00D4071C">
        <w:t>. Modul</w:t>
      </w:r>
      <w:r w:rsidR="005409B2">
        <w:t xml:space="preserve">e </w:t>
      </w:r>
      <w:r w:rsidR="0055557B">
        <w:t>6</w:t>
      </w:r>
      <w:r w:rsidR="005409B2">
        <w:t xml:space="preserve"> comprises a site visit designed to consolidate theoretical</w:t>
      </w:r>
      <w:r w:rsidR="001C391F">
        <w:t xml:space="preserve"> and prac</w:t>
      </w:r>
      <w:r w:rsidR="00D4071C">
        <w:t>tical</w:t>
      </w:r>
      <w:r w:rsidR="005409B2">
        <w:t xml:space="preserve"> knowledge. </w:t>
      </w:r>
      <w:r w:rsidRPr="00BC22E9">
        <w:t>Each module begins by stating its scope and aims, and then provides a teaching syllabus.</w:t>
      </w:r>
    </w:p>
    <w:p w14:paraId="3B57EBA0" w14:textId="77777777" w:rsidR="00394A72" w:rsidRDefault="00394A72" w:rsidP="00083290">
      <w:pPr>
        <w:rPr>
          <w:rFonts w:cs="Arial"/>
        </w:rPr>
      </w:pPr>
    </w:p>
    <w:p w14:paraId="36F72F98" w14:textId="77777777" w:rsidR="00394A72" w:rsidRPr="000401D9" w:rsidRDefault="00394A72" w:rsidP="00496B74">
      <w:pPr>
        <w:pStyle w:val="Heading2"/>
      </w:pPr>
      <w:bookmarkStart w:id="50" w:name="_Toc322529520"/>
      <w:bookmarkStart w:id="51" w:name="_Toc322529569"/>
      <w:bookmarkStart w:id="52" w:name="_Toc338403589"/>
      <w:r w:rsidRPr="00676676">
        <w:t>Table</w:t>
      </w:r>
      <w:r>
        <w:t xml:space="preserve"> of Teaching M</w:t>
      </w:r>
      <w:r w:rsidRPr="000401D9">
        <w:t>odules</w:t>
      </w:r>
      <w:bookmarkEnd w:id="50"/>
      <w:bookmarkEnd w:id="51"/>
      <w:bookmarkEnd w:id="5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4DC06FD2"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43E9A539"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5744EBA"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09FD194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1ADAC3A"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6A8EA4C0" w14:textId="77777777" w:rsidR="00394A72" w:rsidRPr="005A5150" w:rsidRDefault="001C391F" w:rsidP="00B51B78">
            <w:pPr>
              <w:pStyle w:val="Default"/>
              <w:rPr>
                <w:sz w:val="22"/>
                <w:szCs w:val="22"/>
              </w:rPr>
            </w:pPr>
            <w:r>
              <w:rPr>
                <w:sz w:val="22"/>
                <w:szCs w:val="22"/>
              </w:rPr>
              <w:t>Health and Safety</w:t>
            </w:r>
          </w:p>
        </w:tc>
        <w:tc>
          <w:tcPr>
            <w:tcW w:w="1296" w:type="dxa"/>
            <w:tcBorders>
              <w:top w:val="single" w:sz="6" w:space="0" w:color="000000"/>
              <w:left w:val="single" w:sz="4" w:space="0" w:color="000000"/>
              <w:bottom w:val="single" w:sz="4" w:space="0" w:color="000000"/>
              <w:right w:val="single" w:sz="4" w:space="0" w:color="000000"/>
            </w:tcBorders>
            <w:vAlign w:val="center"/>
          </w:tcPr>
          <w:p w14:paraId="7D53554E" w14:textId="77777777" w:rsidR="00394A72" w:rsidRPr="005A5150" w:rsidRDefault="005B3701"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00FC7F56" w14:textId="77777777" w:rsidR="00394A72" w:rsidRPr="001A35C8" w:rsidRDefault="001C391F" w:rsidP="001C391F">
            <w:r>
              <w:rPr>
                <w:rFonts w:cs="Arial"/>
              </w:rPr>
              <w:t xml:space="preserve">This module identifies the health and safety issues associated with </w:t>
            </w:r>
            <w:r w:rsidR="00F84535">
              <w:rPr>
                <w:rFonts w:cs="Arial"/>
              </w:rPr>
              <w:t>plastic</w:t>
            </w:r>
            <w:r>
              <w:rPr>
                <w:rFonts w:cs="Arial"/>
              </w:rPr>
              <w:t xml:space="preserve"> buoy maintenance</w:t>
            </w:r>
          </w:p>
        </w:tc>
      </w:tr>
      <w:tr w:rsidR="006B0D7D" w:rsidRPr="001A35C8" w14:paraId="55263ACF"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2EB530CC" w14:textId="77777777" w:rsidR="006B0D7D" w:rsidRPr="00385C08" w:rsidRDefault="001C391F" w:rsidP="00F84535">
            <w:pPr>
              <w:pStyle w:val="Default"/>
              <w:rPr>
                <w:sz w:val="22"/>
                <w:szCs w:val="22"/>
              </w:rPr>
            </w:pPr>
            <w:r w:rsidRPr="00385C08">
              <w:rPr>
                <w:sz w:val="22"/>
                <w:szCs w:val="22"/>
              </w:rPr>
              <w:t xml:space="preserve">Types of </w:t>
            </w:r>
            <w:r w:rsidR="00F84535">
              <w:rPr>
                <w:sz w:val="22"/>
                <w:szCs w:val="22"/>
              </w:rPr>
              <w:t>plastic</w:t>
            </w:r>
            <w:r w:rsidRPr="00385C08">
              <w:rPr>
                <w:sz w:val="22"/>
                <w:szCs w:val="22"/>
              </w:rPr>
              <w:t xml:space="preserve">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781DCD8F" w14:textId="77777777" w:rsidR="006B0D7D" w:rsidRPr="00385C08" w:rsidRDefault="005B3701" w:rsidP="00AA7A85">
            <w:pPr>
              <w:pStyle w:val="Default"/>
              <w:jc w:val="center"/>
              <w:rPr>
                <w:sz w:val="22"/>
                <w:szCs w:val="22"/>
              </w:rPr>
            </w:pPr>
            <w:r w:rsidRPr="00385C08">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2A63E3C8" w14:textId="77777777" w:rsidR="006B0D7D" w:rsidRPr="00385C08" w:rsidRDefault="007C3F8E" w:rsidP="001C391F">
            <w:pPr>
              <w:pStyle w:val="CM14"/>
              <w:rPr>
                <w:sz w:val="22"/>
                <w:szCs w:val="22"/>
              </w:rPr>
            </w:pPr>
            <w:r w:rsidRPr="00385C08">
              <w:rPr>
                <w:sz w:val="22"/>
                <w:szCs w:val="22"/>
              </w:rPr>
              <w:t>This module describes</w:t>
            </w:r>
            <w:r w:rsidR="001C391F" w:rsidRPr="00385C08">
              <w:rPr>
                <w:sz w:val="22"/>
                <w:szCs w:val="22"/>
              </w:rPr>
              <w:t xml:space="preserve"> the types of </w:t>
            </w:r>
            <w:r w:rsidR="00385C08" w:rsidRPr="00385C08">
              <w:rPr>
                <w:sz w:val="22"/>
                <w:szCs w:val="22"/>
              </w:rPr>
              <w:t>plastic</w:t>
            </w:r>
            <w:r w:rsidR="001C391F" w:rsidRPr="00385C08">
              <w:rPr>
                <w:sz w:val="22"/>
                <w:szCs w:val="22"/>
              </w:rPr>
              <w:t xml:space="preserve"> buoys in common use</w:t>
            </w:r>
            <w:r w:rsidRPr="00385C08">
              <w:rPr>
                <w:sz w:val="22"/>
                <w:szCs w:val="22"/>
              </w:rPr>
              <w:t xml:space="preserve"> </w:t>
            </w:r>
          </w:p>
        </w:tc>
      </w:tr>
      <w:tr w:rsidR="006B0D7D" w:rsidRPr="001A35C8" w14:paraId="5063840F" w14:textId="77777777" w:rsidTr="00AA7A85">
        <w:trPr>
          <w:trHeight w:val="747"/>
          <w:jc w:val="center"/>
        </w:trPr>
        <w:tc>
          <w:tcPr>
            <w:tcW w:w="3124" w:type="dxa"/>
            <w:tcBorders>
              <w:top w:val="single" w:sz="4" w:space="0" w:color="000000"/>
              <w:left w:val="single" w:sz="4" w:space="0" w:color="000000"/>
              <w:bottom w:val="single" w:sz="4" w:space="0" w:color="000000"/>
              <w:right w:val="single" w:sz="4" w:space="0" w:color="000000"/>
            </w:tcBorders>
          </w:tcPr>
          <w:p w14:paraId="36AAF828" w14:textId="77777777" w:rsidR="006B0D7D" w:rsidRPr="005A5150" w:rsidRDefault="001C391F" w:rsidP="00B51B78">
            <w:pPr>
              <w:pStyle w:val="Default"/>
              <w:rPr>
                <w:sz w:val="22"/>
                <w:szCs w:val="22"/>
              </w:rPr>
            </w:pPr>
            <w:r>
              <w:rPr>
                <w:sz w:val="22"/>
                <w:szCs w:val="22"/>
              </w:rPr>
              <w:t>Afloat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14:paraId="57FEF204" w14:textId="77777777" w:rsidR="006B0D7D" w:rsidRPr="005A5150" w:rsidRDefault="005B3701"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6A977B56" w14:textId="77777777" w:rsidR="006B0D7D" w:rsidRPr="001A35C8" w:rsidRDefault="007C3F8E" w:rsidP="001C391F">
            <w:pPr>
              <w:rPr>
                <w:rFonts w:cs="Arial"/>
              </w:rPr>
            </w:pPr>
            <w:r w:rsidRPr="001A35C8">
              <w:rPr>
                <w:rFonts w:cs="Arial"/>
              </w:rPr>
              <w:t xml:space="preserve">This module </w:t>
            </w:r>
            <w:r w:rsidR="001C391F">
              <w:rPr>
                <w:rFonts w:cs="Arial"/>
              </w:rPr>
              <w:t>describes maintenance that can be carried out whilst buoy is on station</w:t>
            </w:r>
          </w:p>
        </w:tc>
      </w:tr>
      <w:tr w:rsidR="006B0D7D" w:rsidRPr="001A35C8" w14:paraId="102934ED"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14:paraId="14CE09EB" w14:textId="77777777" w:rsidR="006B0D7D" w:rsidRPr="005A5150" w:rsidRDefault="001C391F" w:rsidP="001C391F">
            <w:pPr>
              <w:pStyle w:val="Default"/>
              <w:rPr>
                <w:sz w:val="22"/>
                <w:szCs w:val="22"/>
              </w:rPr>
            </w:pPr>
            <w:r>
              <w:rPr>
                <w:sz w:val="22"/>
                <w:szCs w:val="22"/>
              </w:rPr>
              <w:t xml:space="preserve">Ashore Maintenance </w:t>
            </w:r>
            <w:r w:rsidR="005F4677">
              <w:rPr>
                <w:sz w:val="22"/>
                <w:szCs w:val="22"/>
              </w:rPr>
              <w:t>–</w:t>
            </w:r>
            <w:r>
              <w:rPr>
                <w:sz w:val="22"/>
                <w:szCs w:val="22"/>
              </w:rPr>
              <w:t xml:space="preserve"> Dismantling</w:t>
            </w:r>
            <w:r w:rsidR="005F4677">
              <w:rPr>
                <w:sz w:val="22"/>
                <w:szCs w:val="22"/>
              </w:rPr>
              <w:t>/Rebuild</w:t>
            </w:r>
          </w:p>
        </w:tc>
        <w:tc>
          <w:tcPr>
            <w:tcW w:w="1296" w:type="dxa"/>
            <w:tcBorders>
              <w:top w:val="single" w:sz="4" w:space="0" w:color="000000"/>
              <w:left w:val="single" w:sz="4" w:space="0" w:color="000000"/>
              <w:bottom w:val="single" w:sz="4" w:space="0" w:color="000000"/>
              <w:right w:val="single" w:sz="4" w:space="0" w:color="000000"/>
            </w:tcBorders>
            <w:vAlign w:val="center"/>
          </w:tcPr>
          <w:p w14:paraId="3F5F4760" w14:textId="77777777" w:rsidR="006B0D7D" w:rsidRPr="005A5150" w:rsidRDefault="005F4677"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14:paraId="454200E5" w14:textId="77777777" w:rsidR="006B0D7D" w:rsidRPr="005A5150" w:rsidRDefault="007C3F8E" w:rsidP="005B3701">
            <w:pPr>
              <w:rPr>
                <w:rFonts w:cs="Arial"/>
              </w:rPr>
            </w:pPr>
            <w:r w:rsidRPr="001A35C8">
              <w:rPr>
                <w:rFonts w:cs="Arial"/>
              </w:rPr>
              <w:t xml:space="preserve">This module describes </w:t>
            </w:r>
            <w:r w:rsidR="005B3701">
              <w:rPr>
                <w:rFonts w:cs="Arial"/>
              </w:rPr>
              <w:t xml:space="preserve">the dismantling </w:t>
            </w:r>
            <w:r w:rsidR="005F4677">
              <w:rPr>
                <w:rFonts w:cs="Arial"/>
              </w:rPr>
              <w:t xml:space="preserve">and rebuild </w:t>
            </w:r>
            <w:r w:rsidR="005B3701">
              <w:rPr>
                <w:rFonts w:cs="Arial"/>
              </w:rPr>
              <w:t>of the buoy in the shore facility</w:t>
            </w:r>
          </w:p>
        </w:tc>
      </w:tr>
      <w:tr w:rsidR="001C391F" w:rsidRPr="001A35C8" w14:paraId="722FB4EF"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17E01283" w14:textId="77777777" w:rsidR="001C391F" w:rsidRPr="005A5150" w:rsidRDefault="001C391F" w:rsidP="005A5150">
            <w:pPr>
              <w:pStyle w:val="Default"/>
              <w:rPr>
                <w:sz w:val="22"/>
                <w:szCs w:val="22"/>
              </w:rPr>
            </w:pPr>
            <w:r>
              <w:rPr>
                <w:sz w:val="22"/>
                <w:szCs w:val="22"/>
              </w:rPr>
              <w:t>Standards</w:t>
            </w:r>
          </w:p>
        </w:tc>
        <w:tc>
          <w:tcPr>
            <w:tcW w:w="1296" w:type="dxa"/>
            <w:tcBorders>
              <w:top w:val="single" w:sz="4" w:space="0" w:color="000000"/>
              <w:left w:val="single" w:sz="4" w:space="0" w:color="000000"/>
              <w:bottom w:val="single" w:sz="4" w:space="0" w:color="000000"/>
              <w:right w:val="single" w:sz="4" w:space="0" w:color="000000"/>
            </w:tcBorders>
            <w:vAlign w:val="center"/>
          </w:tcPr>
          <w:p w14:paraId="0A32D7BA" w14:textId="77777777" w:rsidR="001C391F" w:rsidRDefault="005B3701"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B8AAD85" w14:textId="77777777" w:rsidR="001C391F" w:rsidRDefault="005B3701" w:rsidP="007C3F8E">
            <w:pPr>
              <w:rPr>
                <w:rFonts w:cs="Arial"/>
              </w:rPr>
            </w:pPr>
            <w:r>
              <w:rPr>
                <w:rFonts w:cs="Arial"/>
              </w:rPr>
              <w:t xml:space="preserve">This module describes the international and local standards pertinent to </w:t>
            </w:r>
            <w:r w:rsidR="00385C08">
              <w:t>plastic</w:t>
            </w:r>
            <w:r>
              <w:rPr>
                <w:rFonts w:cs="Arial"/>
              </w:rPr>
              <w:t xml:space="preserve"> buoys</w:t>
            </w:r>
          </w:p>
        </w:tc>
      </w:tr>
      <w:tr w:rsidR="006B0D7D" w:rsidRPr="001A35C8" w14:paraId="2E78E58D" w14:textId="77777777"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14:paraId="2B3D2B10" w14:textId="77777777" w:rsidR="006B0D7D" w:rsidRPr="005A5150" w:rsidRDefault="006B0D7D" w:rsidP="001C391F">
            <w:pPr>
              <w:pStyle w:val="Default"/>
              <w:rPr>
                <w:sz w:val="22"/>
                <w:szCs w:val="22"/>
              </w:rPr>
            </w:pPr>
            <w:r w:rsidRPr="005A5150">
              <w:rPr>
                <w:sz w:val="22"/>
                <w:szCs w:val="22"/>
              </w:rPr>
              <w:t>Site visit</w:t>
            </w:r>
            <w:r>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64A9D090" w14:textId="77777777" w:rsidR="006B0D7D" w:rsidRPr="005A5150" w:rsidRDefault="008902FF"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14:paraId="61B316A7" w14:textId="77777777" w:rsidR="006B0D7D" w:rsidRPr="001A35C8" w:rsidRDefault="006B0D7D" w:rsidP="005B3701">
            <w:pPr>
              <w:rPr>
                <w:rFonts w:cs="Arial"/>
              </w:rPr>
            </w:pPr>
            <w:r>
              <w:rPr>
                <w:rFonts w:cs="Arial"/>
              </w:rPr>
              <w:t xml:space="preserve">To visit </w:t>
            </w:r>
            <w:r w:rsidR="005B3701">
              <w:rPr>
                <w:rFonts w:cs="Arial"/>
              </w:rPr>
              <w:t>a buoy refurbishment facility to consolidate knowledge learn</w:t>
            </w:r>
            <w:r w:rsidR="006B0E5F">
              <w:rPr>
                <w:rFonts w:cs="Arial"/>
              </w:rPr>
              <w:t>ed</w:t>
            </w:r>
          </w:p>
        </w:tc>
      </w:tr>
      <w:tr w:rsidR="006B0D7D" w:rsidRPr="001A35C8" w14:paraId="62DA3963"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F0B26BD" w14:textId="77777777"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19DA1CAB" w14:textId="77777777" w:rsidR="006B0D7D" w:rsidRPr="005A5150" w:rsidRDefault="008902FF" w:rsidP="00AA7A85">
            <w:pPr>
              <w:pStyle w:val="Default"/>
              <w:jc w:val="center"/>
              <w:rPr>
                <w:b/>
                <w:sz w:val="22"/>
                <w:szCs w:val="22"/>
              </w:rPr>
            </w:pPr>
            <w:r>
              <w:rPr>
                <w:b/>
                <w:sz w:val="22"/>
                <w:szCs w:val="22"/>
              </w:rPr>
              <w:t>9</w:t>
            </w:r>
          </w:p>
        </w:tc>
        <w:tc>
          <w:tcPr>
            <w:tcW w:w="4529" w:type="dxa"/>
            <w:tcBorders>
              <w:top w:val="single" w:sz="4" w:space="0" w:color="000000"/>
              <w:left w:val="single" w:sz="4" w:space="0" w:color="000000"/>
              <w:bottom w:val="single" w:sz="6" w:space="0" w:color="000000"/>
              <w:right w:val="single" w:sz="4" w:space="0" w:color="000000"/>
            </w:tcBorders>
          </w:tcPr>
          <w:p w14:paraId="5F8A9746" w14:textId="77777777" w:rsidR="006B0D7D" w:rsidRPr="008902FF" w:rsidRDefault="008902FF" w:rsidP="006B0D7D">
            <w:pPr>
              <w:pStyle w:val="Default"/>
              <w:rPr>
                <w:b/>
                <w:color w:val="auto"/>
                <w:sz w:val="22"/>
                <w:szCs w:val="22"/>
              </w:rPr>
            </w:pPr>
            <w:r>
              <w:rPr>
                <w:b/>
                <w:color w:val="auto"/>
                <w:sz w:val="22"/>
                <w:szCs w:val="22"/>
              </w:rPr>
              <w:t>Two days</w:t>
            </w:r>
          </w:p>
        </w:tc>
      </w:tr>
    </w:tbl>
    <w:p w14:paraId="68D86673" w14:textId="77777777" w:rsidR="00A9141C" w:rsidRDefault="00A9141C" w:rsidP="002913F6">
      <w:pPr>
        <w:pStyle w:val="BodyText"/>
      </w:pPr>
      <w:bookmarkStart w:id="53" w:name="_Toc322529521"/>
      <w:bookmarkStart w:id="54" w:name="_Toc322529570"/>
    </w:p>
    <w:p w14:paraId="50DF41A9" w14:textId="77777777" w:rsidR="00394A72" w:rsidRPr="000401D9" w:rsidRDefault="00394A72" w:rsidP="00496B74">
      <w:pPr>
        <w:pStyle w:val="Heading2"/>
      </w:pPr>
      <w:bookmarkStart w:id="55" w:name="_Toc338403590"/>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53"/>
      <w:bookmarkEnd w:id="54"/>
      <w:bookmarkEnd w:id="55"/>
    </w:p>
    <w:p w14:paraId="1FE6E236" w14:textId="77777777" w:rsidR="00394A72" w:rsidRDefault="00394A72" w:rsidP="00080131">
      <w:pPr>
        <w:pStyle w:val="List1"/>
      </w:pPr>
      <w:r w:rsidRPr="00697192">
        <w:t xml:space="preserve">This course involves both classroom instruction and </w:t>
      </w:r>
      <w:r w:rsidR="00A73AA3">
        <w:t xml:space="preserve">a </w:t>
      </w:r>
      <w:r w:rsidRPr="00697192">
        <w:t xml:space="preserve">visit </w:t>
      </w:r>
      <w:r w:rsidR="00A73AA3">
        <w:t>to</w:t>
      </w:r>
      <w:r w:rsidR="005B3701">
        <w:t xml:space="preserve"> a buoy refurbishment facility</w:t>
      </w:r>
      <w:r w:rsidRPr="00697192">
        <w:t>. Classrooms should be equipped with blackboards, whiteboards, and overhead projectors to enable presentation of the subject matter</w:t>
      </w:r>
      <w:r>
        <w:t>.</w:t>
      </w:r>
    </w:p>
    <w:p w14:paraId="77810815" w14:textId="77777777" w:rsidR="00394A72" w:rsidRDefault="00394A72" w:rsidP="00080131">
      <w:pPr>
        <w:pStyle w:val="Heading2"/>
        <w:rPr>
          <w:sz w:val="35"/>
        </w:rPr>
      </w:pPr>
      <w:bookmarkStart w:id="56" w:name="_Toc322529522"/>
      <w:bookmarkStart w:id="57" w:name="_Toc322529571"/>
      <w:bookmarkStart w:id="58" w:name="_Toc338403591"/>
      <w:r w:rsidRPr="00676676">
        <w:t>References</w:t>
      </w:r>
      <w:bookmarkEnd w:id="56"/>
      <w:bookmarkEnd w:id="57"/>
      <w:bookmarkEnd w:id="58"/>
    </w:p>
    <w:p w14:paraId="2C1FFEFF" w14:textId="77777777" w:rsidR="00394A72" w:rsidRPr="00A33327" w:rsidRDefault="00394A72" w:rsidP="00080131">
      <w:pPr>
        <w:pStyle w:val="BodyText"/>
      </w:pPr>
      <w:r w:rsidRPr="00A33327">
        <w:t>In addition to any specific references required by the Competent Authority, the following material is relevant to this course:</w:t>
      </w:r>
    </w:p>
    <w:p w14:paraId="62864FBB" w14:textId="77777777" w:rsidR="003D0652" w:rsidRDefault="00394A72" w:rsidP="00080131">
      <w:pPr>
        <w:pStyle w:val="Bullet1"/>
      </w:pPr>
      <w:r w:rsidRPr="00A33327">
        <w:t>IALA NAVGUIDE</w:t>
      </w:r>
      <w:ins w:id="59" w:author="Gerardine Delanoye" w:date="2016-03-10T10:58:00Z">
        <w:r w:rsidR="0069770D">
          <w:t xml:space="preserve"> and MBS</w:t>
        </w:r>
      </w:ins>
    </w:p>
    <w:p w14:paraId="55ADA3A1" w14:textId="0D5D83A3" w:rsidR="00394A72" w:rsidRDefault="00394A72" w:rsidP="00080131">
      <w:pPr>
        <w:pStyle w:val="Bullet1"/>
        <w:rPr>
          <w:ins w:id="60" w:author="Gerardine Delanoye" w:date="2016-03-10T10:59:00Z"/>
        </w:rPr>
      </w:pPr>
      <w:r w:rsidRPr="00A33327">
        <w:lastRenderedPageBreak/>
        <w:t xml:space="preserve">Technical documentation from </w:t>
      </w:r>
      <w:r w:rsidR="005B3701">
        <w:t xml:space="preserve">coating suppliers </w:t>
      </w:r>
      <w:ins w:id="61" w:author="Plenary Room" w:date="2016-04-15T11:07:00Z">
        <w:r w:rsidR="00A817D4">
          <w:t>IALA Guideline 1006, Add title</w:t>
        </w:r>
      </w:ins>
    </w:p>
    <w:p w14:paraId="016B4A82" w14:textId="77777777" w:rsidR="0069770D" w:rsidRPr="0069770D" w:rsidDel="00995476" w:rsidRDefault="0069770D" w:rsidP="0069770D">
      <w:pPr>
        <w:pStyle w:val="Bullet1"/>
        <w:rPr>
          <w:ins w:id="62" w:author="Gerardine Delanoye" w:date="2016-03-10T11:00:00Z"/>
          <w:del w:id="63" w:author="Adam Hay" w:date="2016-04-12T22:24:00Z"/>
        </w:rPr>
      </w:pPr>
      <w:ins w:id="64" w:author="Gerardine Delanoye" w:date="2016-03-10T11:00:00Z">
        <w:del w:id="65" w:author="Adam Hay" w:date="2016-04-12T22:24:00Z">
          <w:r w:rsidRPr="0069770D" w:rsidDel="00995476">
            <w:delText>IALA Recommendation E-</w:delText>
          </w:r>
          <w:commentRangeStart w:id="66"/>
          <w:r w:rsidRPr="0069770D" w:rsidDel="00995476">
            <w:delText>108</w:delText>
          </w:r>
          <w:commentRangeEnd w:id="66"/>
          <w:r w:rsidDel="00995476">
            <w:rPr>
              <w:rStyle w:val="CommentReference"/>
              <w:rFonts w:eastAsia="MS Mincho"/>
              <w:lang w:eastAsia="en-US"/>
            </w:rPr>
            <w:commentReference w:id="66"/>
          </w:r>
        </w:del>
      </w:ins>
    </w:p>
    <w:p w14:paraId="0C1609BD" w14:textId="77777777" w:rsidR="0069770D" w:rsidRPr="00A33327" w:rsidRDefault="0069770D" w:rsidP="00080131">
      <w:pPr>
        <w:pStyle w:val="Bullet1"/>
      </w:pPr>
    </w:p>
    <w:p w14:paraId="44804717" w14:textId="77777777" w:rsidR="00394A72" w:rsidRPr="00A33327" w:rsidRDefault="00394A72" w:rsidP="003D0652">
      <w:pPr>
        <w:pStyle w:val="Bullet1"/>
        <w:numPr>
          <w:ilvl w:val="0"/>
          <w:numId w:val="0"/>
        </w:numPr>
        <w:ind w:left="1134"/>
      </w:pPr>
    </w:p>
    <w:p w14:paraId="083421E0" w14:textId="77777777" w:rsidR="00394A72" w:rsidRPr="00676676" w:rsidRDefault="00394A72" w:rsidP="00080131">
      <w:pPr>
        <w:pStyle w:val="Heading1"/>
      </w:pPr>
      <w:bookmarkStart w:id="67" w:name="_Toc322529523"/>
      <w:bookmarkStart w:id="68" w:name="_Toc322529572"/>
      <w:bookmarkStart w:id="69" w:name="_Toc338403592"/>
      <w:r w:rsidRPr="00676676">
        <w:t>PART B - TEACHING MODULES</w:t>
      </w:r>
      <w:bookmarkEnd w:id="67"/>
      <w:bookmarkEnd w:id="68"/>
      <w:bookmarkEnd w:id="69"/>
    </w:p>
    <w:p w14:paraId="5304485E" w14:textId="77777777" w:rsidR="00394A72" w:rsidRPr="000401D9" w:rsidRDefault="00394A72" w:rsidP="000B7B92">
      <w:pPr>
        <w:pStyle w:val="Heading2"/>
      </w:pPr>
      <w:bookmarkStart w:id="70" w:name="_Toc322529524"/>
      <w:bookmarkStart w:id="71" w:name="_Toc322529573"/>
      <w:bookmarkStart w:id="72" w:name="_Toc338403593"/>
      <w:r w:rsidRPr="000401D9">
        <w:t xml:space="preserve">Module 1 – </w:t>
      </w:r>
      <w:bookmarkEnd w:id="70"/>
      <w:bookmarkEnd w:id="71"/>
      <w:r w:rsidR="005B3701">
        <w:t>Health and Safety</w:t>
      </w:r>
      <w:bookmarkEnd w:id="72"/>
    </w:p>
    <w:p w14:paraId="66592E9D" w14:textId="77777777" w:rsidR="00394A72" w:rsidRPr="00FB3D29" w:rsidRDefault="00394A72" w:rsidP="000B7B92">
      <w:pPr>
        <w:pStyle w:val="Heading3"/>
        <w:rPr>
          <w:b/>
        </w:rPr>
      </w:pPr>
      <w:r w:rsidRPr="00FB3D29">
        <w:t xml:space="preserve">Scope </w:t>
      </w:r>
    </w:p>
    <w:p w14:paraId="065E2F88" w14:textId="77777777" w:rsidR="00394A72" w:rsidRPr="00FB3D29" w:rsidRDefault="00881303" w:rsidP="00082991">
      <w:r w:rsidRPr="001A35C8">
        <w:rPr>
          <w:rFonts w:cs="Arial"/>
        </w:rPr>
        <w:t xml:space="preserve">This module describes </w:t>
      </w:r>
      <w:r w:rsidR="005B3701">
        <w:rPr>
          <w:rFonts w:cs="Arial"/>
        </w:rPr>
        <w:t xml:space="preserve">the health and safety issues associated with </w:t>
      </w:r>
      <w:r w:rsidR="00F84535">
        <w:rPr>
          <w:rFonts w:cs="Arial"/>
        </w:rPr>
        <w:t>plastic</w:t>
      </w:r>
      <w:r w:rsidR="005B3701">
        <w:rPr>
          <w:rFonts w:cs="Arial"/>
        </w:rPr>
        <w:t xml:space="preserve"> buoy maintenance.</w:t>
      </w:r>
    </w:p>
    <w:p w14:paraId="6652167F" w14:textId="77777777" w:rsidR="00394A72" w:rsidRPr="00FB3D29" w:rsidRDefault="00394A72" w:rsidP="000B7B92">
      <w:pPr>
        <w:pStyle w:val="Heading3"/>
        <w:rPr>
          <w:b/>
        </w:rPr>
      </w:pPr>
      <w:r w:rsidRPr="00FB3D29">
        <w:t xml:space="preserve">Learning </w:t>
      </w:r>
      <w:r w:rsidRPr="005A5150">
        <w:t>Objective</w:t>
      </w:r>
    </w:p>
    <w:p w14:paraId="7635F8C6" w14:textId="77777777" w:rsidR="00394A72" w:rsidRDefault="00394A72" w:rsidP="009C212A">
      <w:r w:rsidRPr="00FB3D29">
        <w:t xml:space="preserve">To </w:t>
      </w:r>
      <w:r w:rsidR="00881303">
        <w:t xml:space="preserve">gain a </w:t>
      </w:r>
      <w:r w:rsidR="000B4B52">
        <w:t>satisfactory</w:t>
      </w:r>
      <w:r w:rsidR="005B3701">
        <w:t xml:space="preserve"> u</w:t>
      </w:r>
      <w:r w:rsidRPr="00FB3D29">
        <w:t>nderstand</w:t>
      </w:r>
      <w:r w:rsidR="00881303">
        <w:t xml:space="preserve">ing of </w:t>
      </w:r>
      <w:r w:rsidR="005B3701">
        <w:t xml:space="preserve">the health and safety issues associated with the maintenance of </w:t>
      </w:r>
      <w:r w:rsidR="00F84535">
        <w:t>plastic</w:t>
      </w:r>
      <w:r w:rsidR="005B3701">
        <w:t xml:space="preserve"> buoys</w:t>
      </w:r>
      <w:r w:rsidRPr="00FB3D29">
        <w:t>.</w:t>
      </w:r>
    </w:p>
    <w:p w14:paraId="0F95C0B0" w14:textId="77777777" w:rsidR="00394A72" w:rsidRDefault="00394A72" w:rsidP="000B7B92">
      <w:pPr>
        <w:pStyle w:val="Heading3"/>
      </w:pPr>
      <w:r>
        <w:t>Syllabus</w:t>
      </w:r>
    </w:p>
    <w:p w14:paraId="7F0DE40B" w14:textId="77777777" w:rsidR="00394A72" w:rsidRPr="0055579C" w:rsidRDefault="00394A72" w:rsidP="000B7B92">
      <w:pPr>
        <w:pStyle w:val="Lesson"/>
      </w:pPr>
      <w:r>
        <w:t>Lesson 1</w:t>
      </w:r>
      <w:r>
        <w:tab/>
      </w:r>
      <w:r w:rsidR="005B3701">
        <w:t>Health and Safety</w:t>
      </w:r>
    </w:p>
    <w:p w14:paraId="52F27E78" w14:textId="77777777" w:rsidR="00054C18" w:rsidRDefault="00054C18" w:rsidP="00FF5F92">
      <w:pPr>
        <w:pStyle w:val="List1"/>
        <w:numPr>
          <w:ilvl w:val="0"/>
          <w:numId w:val="1"/>
        </w:numPr>
      </w:pPr>
      <w:r>
        <w:t>Personal Protective Equipment</w:t>
      </w:r>
    </w:p>
    <w:p w14:paraId="3BEAA0D4" w14:textId="77777777" w:rsidR="00394A72" w:rsidRDefault="005B3701" w:rsidP="00FF5F92">
      <w:pPr>
        <w:pStyle w:val="List1"/>
        <w:numPr>
          <w:ilvl w:val="0"/>
          <w:numId w:val="1"/>
        </w:numPr>
      </w:pPr>
      <w:r>
        <w:t>Use of mobile crane</w:t>
      </w:r>
    </w:p>
    <w:p w14:paraId="3328B9B0" w14:textId="77777777" w:rsidR="00394A72" w:rsidRPr="00BA5FD1" w:rsidRDefault="005B3701" w:rsidP="000B7B92">
      <w:pPr>
        <w:pStyle w:val="List1"/>
      </w:pPr>
      <w:r>
        <w:t>Control of heavy items being moved</w:t>
      </w:r>
      <w:r w:rsidR="009D23B3">
        <w:t xml:space="preserve"> – buoy tipping and rolling</w:t>
      </w:r>
    </w:p>
    <w:p w14:paraId="3C685228" w14:textId="77777777" w:rsidR="00394A72" w:rsidRDefault="005B3701" w:rsidP="000B7B92">
      <w:pPr>
        <w:pStyle w:val="List1"/>
      </w:pPr>
      <w:r>
        <w:t>Fork lift trucks</w:t>
      </w:r>
    </w:p>
    <w:p w14:paraId="09248B5F" w14:textId="77777777" w:rsidR="00EE47B7" w:rsidRDefault="005B3701" w:rsidP="000B7B92">
      <w:pPr>
        <w:pStyle w:val="List1"/>
      </w:pPr>
      <w:r>
        <w:t>High pressure water jet</w:t>
      </w:r>
    </w:p>
    <w:p w14:paraId="5A036FE3" w14:textId="77777777" w:rsidR="005B3701" w:rsidRDefault="005B3701" w:rsidP="000B7B92">
      <w:pPr>
        <w:pStyle w:val="List1"/>
      </w:pPr>
      <w:r>
        <w:t>Working at heights</w:t>
      </w:r>
    </w:p>
    <w:p w14:paraId="50E83008" w14:textId="77777777" w:rsidR="005B3701" w:rsidRDefault="005B3701" w:rsidP="005B3701">
      <w:pPr>
        <w:pStyle w:val="List1"/>
      </w:pPr>
      <w:r>
        <w:t>General hand tools</w:t>
      </w:r>
      <w:bookmarkStart w:id="73" w:name="_Toc322529525"/>
      <w:bookmarkStart w:id="74" w:name="_Toc322529574"/>
    </w:p>
    <w:p w14:paraId="76877134" w14:textId="77777777" w:rsidR="00EE47B7" w:rsidRDefault="00EE47B7" w:rsidP="005B3701">
      <w:pPr>
        <w:pStyle w:val="List1"/>
        <w:numPr>
          <w:ilvl w:val="0"/>
          <w:numId w:val="0"/>
        </w:numPr>
        <w:ind w:left="567"/>
      </w:pPr>
    </w:p>
    <w:p w14:paraId="450ED0FA" w14:textId="77777777" w:rsidR="00394A72" w:rsidRPr="00FB3D29" w:rsidRDefault="00394A72" w:rsidP="000B7B92">
      <w:pPr>
        <w:pStyle w:val="Heading2"/>
      </w:pPr>
      <w:bookmarkStart w:id="75" w:name="_Toc338403594"/>
      <w:r>
        <w:t>Module</w:t>
      </w:r>
      <w:r w:rsidRPr="00FB3D29">
        <w:t xml:space="preserve"> 2 – </w:t>
      </w:r>
      <w:bookmarkEnd w:id="73"/>
      <w:bookmarkEnd w:id="74"/>
      <w:r w:rsidR="005B3701">
        <w:t xml:space="preserve">Types of </w:t>
      </w:r>
      <w:r w:rsidR="00385C08">
        <w:t xml:space="preserve">Plastic </w:t>
      </w:r>
      <w:r w:rsidR="005B3701">
        <w:t>Buoys</w:t>
      </w:r>
      <w:bookmarkEnd w:id="75"/>
    </w:p>
    <w:p w14:paraId="6473CEAD" w14:textId="77777777" w:rsidR="00394A72" w:rsidRPr="00FB3D29" w:rsidRDefault="00394A72" w:rsidP="000B7B92">
      <w:pPr>
        <w:pStyle w:val="Heading3"/>
        <w:rPr>
          <w:b/>
          <w:bCs/>
        </w:rPr>
      </w:pPr>
      <w:r w:rsidRPr="00082991">
        <w:t>Scope</w:t>
      </w:r>
      <w:r w:rsidRPr="00FB3D29">
        <w:t xml:space="preserve"> </w:t>
      </w:r>
    </w:p>
    <w:p w14:paraId="49CCA41B" w14:textId="77777777" w:rsidR="00394A72" w:rsidRPr="00FB3D29" w:rsidRDefault="008A4E46" w:rsidP="00082991">
      <w:r w:rsidRPr="00EA0429">
        <w:rPr>
          <w:szCs w:val="22"/>
        </w:rPr>
        <w:t xml:space="preserve">This module describes </w:t>
      </w:r>
      <w:r w:rsidR="005B3701">
        <w:rPr>
          <w:szCs w:val="22"/>
        </w:rPr>
        <w:t xml:space="preserve">the types of </w:t>
      </w:r>
      <w:r w:rsidR="00385C08">
        <w:rPr>
          <w:szCs w:val="22"/>
        </w:rPr>
        <w:t>plastic</w:t>
      </w:r>
      <w:r w:rsidR="005B3701">
        <w:rPr>
          <w:szCs w:val="22"/>
        </w:rPr>
        <w:t xml:space="preserve"> buoys in common use.</w:t>
      </w:r>
    </w:p>
    <w:p w14:paraId="4AC070CE" w14:textId="77777777" w:rsidR="00394A72" w:rsidRPr="00FB3D29" w:rsidRDefault="00394A72" w:rsidP="000B7B92">
      <w:pPr>
        <w:pStyle w:val="Heading3"/>
        <w:rPr>
          <w:b/>
          <w:bCs/>
        </w:rPr>
      </w:pPr>
      <w:r w:rsidRPr="00082991">
        <w:t>Learning</w:t>
      </w:r>
      <w:r w:rsidRPr="00FB3D29">
        <w:t xml:space="preserve"> Objective </w:t>
      </w:r>
    </w:p>
    <w:p w14:paraId="53B4763C" w14:textId="77777777" w:rsidR="00394A72" w:rsidRDefault="008A4E46" w:rsidP="00082991">
      <w:r>
        <w:t xml:space="preserve">To gain a </w:t>
      </w:r>
      <w:r w:rsidR="000B4B52">
        <w:t>satisfactory</w:t>
      </w:r>
      <w:r w:rsidR="00EE47B7">
        <w:t xml:space="preserve"> </w:t>
      </w:r>
      <w:r w:rsidR="00EE47B7" w:rsidRPr="00FB3D29">
        <w:t>understand</w:t>
      </w:r>
      <w:r w:rsidR="00EE47B7">
        <w:t xml:space="preserve">ing of </w:t>
      </w:r>
      <w:r w:rsidR="00385C08">
        <w:t>p</w:t>
      </w:r>
      <w:r w:rsidR="005B3701">
        <w:t>l</w:t>
      </w:r>
      <w:r w:rsidR="00385C08">
        <w:t>astic</w:t>
      </w:r>
      <w:r w:rsidR="005B3701">
        <w:t xml:space="preserve"> buoys in common use.</w:t>
      </w:r>
    </w:p>
    <w:p w14:paraId="4D28CF1C" w14:textId="77777777" w:rsidR="00394A72" w:rsidRPr="00FB3D29" w:rsidRDefault="00394A72" w:rsidP="000B7B92">
      <w:pPr>
        <w:pStyle w:val="Heading3"/>
      </w:pPr>
      <w:r>
        <w:t>Syllabus</w:t>
      </w:r>
    </w:p>
    <w:p w14:paraId="319E53EB" w14:textId="77777777" w:rsidR="00EE47B7" w:rsidRPr="0055579C" w:rsidRDefault="00EE47B7" w:rsidP="00EE47B7">
      <w:pPr>
        <w:pStyle w:val="Lesson"/>
      </w:pPr>
      <w:r>
        <w:t>Lesson 1</w:t>
      </w:r>
      <w:r>
        <w:tab/>
      </w:r>
      <w:r w:rsidR="005B3701">
        <w:t xml:space="preserve">Types of </w:t>
      </w:r>
      <w:r w:rsidR="00385C08">
        <w:t>Plastic</w:t>
      </w:r>
      <w:r w:rsidR="005B3701">
        <w:t xml:space="preserve"> </w:t>
      </w:r>
      <w:commentRangeStart w:id="76"/>
      <w:r w:rsidR="005B3701">
        <w:t>Buoys</w:t>
      </w:r>
      <w:commentRangeEnd w:id="76"/>
      <w:r w:rsidR="0069770D">
        <w:rPr>
          <w:rStyle w:val="CommentReference"/>
          <w:u w:val="none"/>
        </w:rPr>
        <w:commentReference w:id="76"/>
      </w:r>
    </w:p>
    <w:p w14:paraId="220623AF" w14:textId="77777777" w:rsidR="00F62DA9" w:rsidRPr="00E47AF0" w:rsidRDefault="00F62DA9" w:rsidP="00F62DA9">
      <w:pPr>
        <w:pStyle w:val="List1"/>
        <w:numPr>
          <w:ilvl w:val="0"/>
          <w:numId w:val="39"/>
        </w:numPr>
        <w:tabs>
          <w:tab w:val="num" w:pos="1418"/>
        </w:tabs>
        <w:spacing w:before="60" w:after="60"/>
        <w:rPr>
          <w:ins w:id="77" w:author="Peter" w:date="2016-04-14T10:10:00Z"/>
        </w:rPr>
      </w:pPr>
      <w:commentRangeStart w:id="78"/>
      <w:ins w:id="79" w:author="Peter" w:date="2016-04-14T10:10:00Z">
        <w:r w:rsidRPr="00E47AF0">
          <w:t>Polyethylene</w:t>
        </w:r>
      </w:ins>
      <w:commentRangeEnd w:id="78"/>
      <w:ins w:id="80" w:author="Peter" w:date="2016-04-14T10:11:00Z">
        <w:r>
          <w:rPr>
            <w:rStyle w:val="CommentReference"/>
            <w:lang w:eastAsia="en-US"/>
          </w:rPr>
          <w:commentReference w:id="78"/>
        </w:r>
      </w:ins>
      <w:ins w:id="81" w:author="Peter" w:date="2016-04-14T10:10:00Z">
        <w:r>
          <w:t xml:space="preserve"> buoys</w:t>
        </w:r>
      </w:ins>
    </w:p>
    <w:p w14:paraId="6093A4B9" w14:textId="77777777" w:rsidR="00F62DA9" w:rsidRPr="00E47AF0" w:rsidRDefault="00F62DA9" w:rsidP="00F62DA9">
      <w:pPr>
        <w:pStyle w:val="List1"/>
        <w:numPr>
          <w:ilvl w:val="0"/>
          <w:numId w:val="39"/>
        </w:numPr>
        <w:tabs>
          <w:tab w:val="num" w:pos="1418"/>
        </w:tabs>
        <w:spacing w:before="60" w:after="60"/>
        <w:rPr>
          <w:ins w:id="82" w:author="Peter" w:date="2016-04-14T10:10:00Z"/>
        </w:rPr>
      </w:pPr>
      <w:ins w:id="83" w:author="Peter" w:date="2016-04-14T10:10:00Z">
        <w:r w:rsidRPr="00E47AF0">
          <w:t>Glass Reinforced Plastic (GRP)</w:t>
        </w:r>
      </w:ins>
      <w:ins w:id="84" w:author="Peter" w:date="2016-04-14T10:11:00Z">
        <w:r>
          <w:t xml:space="preserve"> buoys</w:t>
        </w:r>
      </w:ins>
    </w:p>
    <w:p w14:paraId="1B23373C" w14:textId="77777777" w:rsidR="00F62DA9" w:rsidRDefault="00F62DA9" w:rsidP="00F62DA9">
      <w:pPr>
        <w:pStyle w:val="List1"/>
        <w:numPr>
          <w:ilvl w:val="0"/>
          <w:numId w:val="39"/>
        </w:numPr>
        <w:tabs>
          <w:tab w:val="num" w:pos="1418"/>
        </w:tabs>
        <w:spacing w:before="60" w:after="60"/>
        <w:rPr>
          <w:ins w:id="85" w:author="Peter" w:date="2016-04-14T10:10:00Z"/>
        </w:rPr>
      </w:pPr>
      <w:ins w:id="86" w:author="Peter" w:date="2016-04-14T10:10:00Z">
        <w:r w:rsidRPr="00E47AF0">
          <w:t>Polyurethane / elastomer coated foam</w:t>
        </w:r>
      </w:ins>
      <w:ins w:id="87" w:author="Peter" w:date="2016-04-14T10:11:00Z">
        <w:r>
          <w:t xml:space="preserve"> buoys</w:t>
        </w:r>
      </w:ins>
    </w:p>
    <w:p w14:paraId="310AAD19" w14:textId="77777777" w:rsidR="00EE47B7" w:rsidRPr="00BA5FD1" w:rsidRDefault="00385C08" w:rsidP="00503E01">
      <w:pPr>
        <w:pStyle w:val="List1"/>
        <w:numPr>
          <w:ilvl w:val="0"/>
          <w:numId w:val="39"/>
        </w:numPr>
      </w:pPr>
      <w:r>
        <w:t xml:space="preserve">Composite assemblies </w:t>
      </w:r>
    </w:p>
    <w:p w14:paraId="019F69AF" w14:textId="77777777" w:rsidR="00385C08" w:rsidDel="00F62DA9" w:rsidRDefault="00385C08" w:rsidP="00503E01">
      <w:pPr>
        <w:pStyle w:val="List1"/>
        <w:numPr>
          <w:ilvl w:val="0"/>
          <w:numId w:val="39"/>
        </w:numPr>
        <w:rPr>
          <w:del w:id="88" w:author="Peter" w:date="2016-04-14T10:11:00Z"/>
        </w:rPr>
      </w:pPr>
      <w:del w:id="89" w:author="Peter" w:date="2016-04-14T10:11:00Z">
        <w:r w:rsidDel="00F62DA9">
          <w:delText>One Piece moulded buoys</w:delText>
        </w:r>
      </w:del>
    </w:p>
    <w:p w14:paraId="5BA60AA1" w14:textId="77777777" w:rsidR="0008396F" w:rsidRPr="006C7933" w:rsidDel="00F62DA9" w:rsidRDefault="0008396F" w:rsidP="00503E01">
      <w:pPr>
        <w:pStyle w:val="List1"/>
        <w:numPr>
          <w:ilvl w:val="0"/>
          <w:numId w:val="39"/>
        </w:numPr>
        <w:tabs>
          <w:tab w:val="clear" w:pos="567"/>
          <w:tab w:val="num" w:pos="657"/>
        </w:tabs>
        <w:rPr>
          <w:del w:id="90" w:author="Peter" w:date="2016-04-14T10:11:00Z"/>
        </w:rPr>
      </w:pPr>
      <w:del w:id="91" w:author="Peter" w:date="2016-04-14T10:11:00Z">
        <w:r w:rsidRPr="00503E01" w:rsidDel="00F62DA9">
          <w:delText>GRP buoys</w:delText>
        </w:r>
      </w:del>
    </w:p>
    <w:p w14:paraId="0BF2BB34" w14:textId="77777777" w:rsidR="0008396F" w:rsidRPr="006C7933" w:rsidDel="00F62DA9" w:rsidRDefault="00503E01" w:rsidP="00503E01">
      <w:pPr>
        <w:pStyle w:val="List1"/>
        <w:numPr>
          <w:ilvl w:val="0"/>
          <w:numId w:val="39"/>
        </w:numPr>
        <w:tabs>
          <w:tab w:val="clear" w:pos="567"/>
          <w:tab w:val="num" w:pos="657"/>
        </w:tabs>
        <w:rPr>
          <w:del w:id="92" w:author="Peter" w:date="2016-04-14T10:11:00Z"/>
        </w:rPr>
      </w:pPr>
      <w:del w:id="93" w:author="Peter" w:date="2016-04-14T10:11:00Z">
        <w:r w:rsidDel="00F62DA9">
          <w:delText>T</w:delText>
        </w:r>
        <w:r w:rsidR="0008396F" w:rsidRPr="00503E01" w:rsidDel="00F62DA9">
          <w:delText>hermoplastic buoys</w:delText>
        </w:r>
      </w:del>
    </w:p>
    <w:p w14:paraId="7A046A5E" w14:textId="77777777" w:rsidR="0008396F" w:rsidRPr="006C7933" w:rsidDel="00F62DA9" w:rsidRDefault="00503E01" w:rsidP="00503E01">
      <w:pPr>
        <w:pStyle w:val="List1"/>
        <w:numPr>
          <w:ilvl w:val="0"/>
          <w:numId w:val="39"/>
        </w:numPr>
        <w:tabs>
          <w:tab w:val="clear" w:pos="567"/>
          <w:tab w:val="num" w:pos="657"/>
        </w:tabs>
        <w:rPr>
          <w:del w:id="94" w:author="Peter" w:date="2016-04-14T10:11:00Z"/>
        </w:rPr>
      </w:pPr>
      <w:del w:id="95" w:author="Peter" w:date="2016-04-14T10:11:00Z">
        <w:r w:rsidDel="00F62DA9">
          <w:delText>U</w:delText>
        </w:r>
        <w:r w:rsidR="0008396F" w:rsidDel="00F62DA9">
          <w:delText>rethane coated foam buoys</w:delText>
        </w:r>
      </w:del>
    </w:p>
    <w:p w14:paraId="167185FF" w14:textId="77777777" w:rsidR="0008396F" w:rsidDel="00F62DA9" w:rsidRDefault="00DC7BC5" w:rsidP="00503E01">
      <w:pPr>
        <w:pStyle w:val="List1"/>
        <w:numPr>
          <w:ilvl w:val="0"/>
          <w:numId w:val="39"/>
        </w:numPr>
        <w:rPr>
          <w:del w:id="96" w:author="Peter" w:date="2016-04-14T10:11:00Z"/>
        </w:rPr>
      </w:pPr>
      <w:del w:id="97" w:author="Peter" w:date="2016-04-14T10:11:00Z">
        <w:r w:rsidDel="00F62DA9">
          <w:delText>A</w:delText>
        </w:r>
        <w:r w:rsidR="0008396F" w:rsidRPr="00503E01" w:rsidDel="00F62DA9">
          <w:delText>ll-foam buoys</w:delText>
        </w:r>
      </w:del>
    </w:p>
    <w:p w14:paraId="1C2E4634" w14:textId="77777777" w:rsidR="005B3701" w:rsidRDefault="005B3701" w:rsidP="00503E01">
      <w:pPr>
        <w:pStyle w:val="List1"/>
        <w:numPr>
          <w:ilvl w:val="0"/>
          <w:numId w:val="39"/>
        </w:numPr>
      </w:pPr>
      <w:r>
        <w:t>Ballast weights</w:t>
      </w:r>
    </w:p>
    <w:p w14:paraId="36480611" w14:textId="77777777" w:rsidR="00EE47B7" w:rsidRDefault="00EE47B7" w:rsidP="005B3701">
      <w:pPr>
        <w:pStyle w:val="List1"/>
        <w:numPr>
          <w:ilvl w:val="0"/>
          <w:numId w:val="0"/>
        </w:numPr>
      </w:pPr>
    </w:p>
    <w:p w14:paraId="041D9777" w14:textId="77777777" w:rsidR="005B3701" w:rsidRDefault="005B3701">
      <w:pPr>
        <w:rPr>
          <w:rFonts w:cs="Calibri"/>
          <w:szCs w:val="22"/>
          <w:lang w:eastAsia="ja-JP"/>
        </w:rPr>
      </w:pPr>
      <w:r>
        <w:br w:type="page"/>
      </w:r>
    </w:p>
    <w:p w14:paraId="7E48692C" w14:textId="77777777" w:rsidR="00394A72" w:rsidRPr="00172BEF" w:rsidRDefault="00394A72" w:rsidP="0043040C">
      <w:pPr>
        <w:pStyle w:val="List1"/>
        <w:numPr>
          <w:ilvl w:val="0"/>
          <w:numId w:val="0"/>
        </w:numPr>
        <w:ind w:left="567"/>
      </w:pPr>
    </w:p>
    <w:p w14:paraId="3AF7BEFC" w14:textId="77777777" w:rsidR="005B3701" w:rsidRPr="00FB3D29" w:rsidRDefault="000F78CB" w:rsidP="005B3701">
      <w:pPr>
        <w:pStyle w:val="Heading2"/>
      </w:pPr>
      <w:bookmarkStart w:id="98" w:name="_Toc322529526"/>
      <w:bookmarkStart w:id="99" w:name="_Toc322529575"/>
      <w:bookmarkStart w:id="100" w:name="_Toc338403595"/>
      <w:r>
        <w:t>Module</w:t>
      </w:r>
      <w:r w:rsidRPr="00FB3D29">
        <w:t xml:space="preserve"> </w:t>
      </w:r>
      <w:bookmarkEnd w:id="98"/>
      <w:bookmarkEnd w:id="99"/>
      <w:r w:rsidR="005B3701">
        <w:t>3 – Afloat Maintenance</w:t>
      </w:r>
      <w:bookmarkEnd w:id="100"/>
      <w:r w:rsidR="005B3701" w:rsidRPr="005B3701">
        <w:t xml:space="preserve"> </w:t>
      </w:r>
    </w:p>
    <w:p w14:paraId="4D66A914" w14:textId="77777777" w:rsidR="005B3701" w:rsidRPr="00FB3D29" w:rsidRDefault="005B3701" w:rsidP="005B3701">
      <w:pPr>
        <w:pStyle w:val="Heading3"/>
        <w:rPr>
          <w:b/>
          <w:bCs/>
        </w:rPr>
      </w:pPr>
      <w:r w:rsidRPr="00082991">
        <w:t>Scope</w:t>
      </w:r>
      <w:r w:rsidRPr="00FB3D29">
        <w:t xml:space="preserve"> </w:t>
      </w:r>
    </w:p>
    <w:p w14:paraId="767154CE" w14:textId="77777777" w:rsidR="005B3701" w:rsidRPr="00FB3D29" w:rsidRDefault="005B3701" w:rsidP="005B3701">
      <w:r w:rsidRPr="00EA0429">
        <w:rPr>
          <w:szCs w:val="22"/>
        </w:rPr>
        <w:t xml:space="preserve">This module describes </w:t>
      </w:r>
      <w:r>
        <w:rPr>
          <w:szCs w:val="22"/>
        </w:rPr>
        <w:t xml:space="preserve">how </w:t>
      </w:r>
      <w:r w:rsidR="00385C08">
        <w:rPr>
          <w:szCs w:val="22"/>
        </w:rPr>
        <w:t>plastic</w:t>
      </w:r>
      <w:r>
        <w:rPr>
          <w:szCs w:val="22"/>
        </w:rPr>
        <w:t xml:space="preserve"> buoys can be maintained afloat.</w:t>
      </w:r>
    </w:p>
    <w:p w14:paraId="74CF5C4B" w14:textId="77777777" w:rsidR="005B3701" w:rsidRPr="00FB3D29" w:rsidRDefault="005B3701" w:rsidP="005B3701">
      <w:pPr>
        <w:pStyle w:val="Heading3"/>
        <w:rPr>
          <w:b/>
          <w:bCs/>
        </w:rPr>
      </w:pPr>
      <w:r w:rsidRPr="00082991">
        <w:t>Learning</w:t>
      </w:r>
      <w:r w:rsidRPr="00FB3D29">
        <w:t xml:space="preserve"> Objective </w:t>
      </w:r>
    </w:p>
    <w:p w14:paraId="52149405" w14:textId="77777777" w:rsidR="005B3701" w:rsidRDefault="005B3701" w:rsidP="005B3701">
      <w:r>
        <w:t xml:space="preserve">To gain a </w:t>
      </w:r>
      <w:r w:rsidR="000B4B52">
        <w:t>satisfactory</w:t>
      </w:r>
      <w:r>
        <w:t xml:space="preserve"> </w:t>
      </w:r>
      <w:r w:rsidRPr="00FB3D29">
        <w:t>understand</w:t>
      </w:r>
      <w:r>
        <w:t xml:space="preserve">ing of how </w:t>
      </w:r>
      <w:r w:rsidR="00385C08">
        <w:t>plastic</w:t>
      </w:r>
      <w:r>
        <w:t xml:space="preserve"> buoys can be maintained afloat.</w:t>
      </w:r>
    </w:p>
    <w:p w14:paraId="7A7F5782" w14:textId="77777777" w:rsidR="005B3701" w:rsidRPr="00FB3D29" w:rsidRDefault="005B3701" w:rsidP="005B3701">
      <w:pPr>
        <w:pStyle w:val="Heading3"/>
      </w:pPr>
      <w:r>
        <w:t>Syllabus</w:t>
      </w:r>
    </w:p>
    <w:p w14:paraId="024D1250" w14:textId="77777777" w:rsidR="005B3701" w:rsidRPr="00245D3E" w:rsidRDefault="005B3701" w:rsidP="005B3701">
      <w:pPr>
        <w:pStyle w:val="Lesson"/>
        <w:rPr>
          <w:szCs w:val="22"/>
        </w:rPr>
      </w:pPr>
      <w:r w:rsidRPr="00AC464C">
        <w:rPr>
          <w:szCs w:val="22"/>
        </w:rPr>
        <w:t>Lesson 1</w:t>
      </w:r>
      <w:r w:rsidRPr="00AC464C">
        <w:rPr>
          <w:szCs w:val="22"/>
        </w:rPr>
        <w:tab/>
        <w:t>Inspection</w:t>
      </w:r>
    </w:p>
    <w:p w14:paraId="61C432BE" w14:textId="77777777" w:rsidR="005B3701" w:rsidRPr="00245D3E" w:rsidRDefault="00245D3E" w:rsidP="005B206A">
      <w:pPr>
        <w:pStyle w:val="BodyText"/>
        <w:tabs>
          <w:tab w:val="left" w:pos="567"/>
        </w:tabs>
        <w:rPr>
          <w:b/>
          <w:caps/>
        </w:rPr>
      </w:pPr>
      <w:r w:rsidRPr="00245D3E">
        <w:t>1</w:t>
      </w:r>
      <w:r>
        <w:tab/>
      </w:r>
      <w:r w:rsidR="00DC7BC5">
        <w:t>Review of c</w:t>
      </w:r>
      <w:r w:rsidR="005B3701" w:rsidRPr="00245D3E">
        <w:t>leaning – high pressure water</w:t>
      </w:r>
      <w:r w:rsidR="009D23B3">
        <w:t>/mechanical (scrapers)</w:t>
      </w:r>
    </w:p>
    <w:p w14:paraId="3EDB9F42" w14:textId="77777777" w:rsidR="005B3701" w:rsidRDefault="00245D3E" w:rsidP="00245D3E">
      <w:pPr>
        <w:pStyle w:val="BodyText"/>
        <w:tabs>
          <w:tab w:val="left" w:pos="567"/>
        </w:tabs>
      </w:pPr>
      <w:r>
        <w:rPr>
          <w:lang w:eastAsia="de-DE"/>
        </w:rPr>
        <w:t>2</w:t>
      </w:r>
      <w:r>
        <w:rPr>
          <w:lang w:eastAsia="de-DE"/>
        </w:rPr>
        <w:tab/>
      </w:r>
      <w:del w:id="101" w:author="Peter" w:date="2016-04-14T10:14:00Z">
        <w:r w:rsidR="005B3701" w:rsidDel="00881EBC">
          <w:delText>Coating</w:delText>
        </w:r>
      </w:del>
      <w:ins w:id="102" w:author="Peter" w:date="2016-04-14T10:14:00Z">
        <w:r w:rsidR="00881EBC">
          <w:t>Surface/colour/coating</w:t>
        </w:r>
      </w:ins>
      <w:r w:rsidR="005B3701">
        <w:t xml:space="preserve"> condition</w:t>
      </w:r>
      <w:ins w:id="103" w:author="Peter" w:date="2016-04-14T10:15:00Z">
        <w:del w:id="104" w:author="Plenary Room" w:date="2016-04-15T11:09:00Z">
          <w:r w:rsidR="00881EBC" w:rsidDel="00A817D4">
            <w:delText>s</w:delText>
          </w:r>
        </w:del>
      </w:ins>
    </w:p>
    <w:p w14:paraId="0A79779A" w14:textId="77777777" w:rsidR="005B3701" w:rsidRDefault="00245D3E" w:rsidP="00245D3E">
      <w:pPr>
        <w:pStyle w:val="BodyText"/>
        <w:tabs>
          <w:tab w:val="left" w:pos="567"/>
        </w:tabs>
      </w:pPr>
      <w:r>
        <w:t>3</w:t>
      </w:r>
      <w:r>
        <w:tab/>
      </w:r>
      <w:r w:rsidR="000B4B52">
        <w:t>Mooring</w:t>
      </w:r>
      <w:r w:rsidR="00AC464C">
        <w:t xml:space="preserve"> </w:t>
      </w:r>
      <w:r w:rsidR="000B4B52">
        <w:t xml:space="preserve">eye </w:t>
      </w:r>
      <w:r w:rsidR="00AC464C">
        <w:t>wear</w:t>
      </w:r>
    </w:p>
    <w:p w14:paraId="70EE1381" w14:textId="77777777" w:rsidR="0043040C" w:rsidRDefault="00245D3E" w:rsidP="00245D3E">
      <w:pPr>
        <w:pStyle w:val="BodyText"/>
        <w:tabs>
          <w:tab w:val="left" w:pos="567"/>
        </w:tabs>
      </w:pPr>
      <w:r>
        <w:t>4</w:t>
      </w:r>
      <w:r>
        <w:tab/>
      </w:r>
      <w:r w:rsidR="00AC464C">
        <w:t>Damage inspection</w:t>
      </w:r>
    </w:p>
    <w:p w14:paraId="786F1D6B" w14:textId="77777777" w:rsidR="00AC464C" w:rsidRPr="00245D3E" w:rsidRDefault="00AC464C" w:rsidP="00AC464C">
      <w:pPr>
        <w:pStyle w:val="List1"/>
        <w:numPr>
          <w:ilvl w:val="0"/>
          <w:numId w:val="0"/>
        </w:numPr>
      </w:pPr>
      <w:r>
        <w:rPr>
          <w:u w:val="single"/>
        </w:rPr>
        <w:t>Lesson 2 – Maintenance</w:t>
      </w:r>
    </w:p>
    <w:p w14:paraId="59C87EE4" w14:textId="77777777" w:rsidR="00AC464C" w:rsidRPr="00245D3E" w:rsidRDefault="00245D3E" w:rsidP="00245D3E">
      <w:pPr>
        <w:pStyle w:val="BodyText"/>
        <w:tabs>
          <w:tab w:val="left" w:pos="567"/>
        </w:tabs>
      </w:pPr>
      <w:r>
        <w:t>1</w:t>
      </w:r>
      <w:r>
        <w:tab/>
      </w:r>
      <w:r w:rsidR="00AC464C" w:rsidRPr="00245D3E">
        <w:t>Localised painting</w:t>
      </w:r>
    </w:p>
    <w:p w14:paraId="7BB8D5C1" w14:textId="77777777" w:rsidR="00385C08" w:rsidRPr="00245D3E" w:rsidRDefault="00245D3E" w:rsidP="00245D3E">
      <w:pPr>
        <w:pStyle w:val="BodyText"/>
        <w:tabs>
          <w:tab w:val="left" w:pos="567"/>
        </w:tabs>
      </w:pPr>
      <w:r>
        <w:t>2</w:t>
      </w:r>
      <w:r>
        <w:tab/>
      </w:r>
      <w:r w:rsidR="00CA58C4">
        <w:t>Review of m</w:t>
      </w:r>
      <w:r w:rsidR="00AC464C" w:rsidRPr="00245D3E">
        <w:t xml:space="preserve">arine growth </w:t>
      </w:r>
      <w:r w:rsidR="00CA58C4">
        <w:t xml:space="preserve">and guano </w:t>
      </w:r>
      <w:r w:rsidR="00AC464C" w:rsidRPr="00245D3E">
        <w:t>removal</w:t>
      </w:r>
    </w:p>
    <w:p w14:paraId="7CED40A6" w14:textId="77777777" w:rsidR="00AC464C" w:rsidRDefault="00245D3E" w:rsidP="00245D3E">
      <w:pPr>
        <w:pStyle w:val="BodyText"/>
        <w:tabs>
          <w:tab w:val="left" w:pos="567"/>
        </w:tabs>
      </w:pPr>
      <w:r>
        <w:t>3</w:t>
      </w:r>
      <w:r>
        <w:tab/>
      </w:r>
      <w:r w:rsidR="000B4B52">
        <w:t>Mooring eye</w:t>
      </w:r>
      <w:r w:rsidR="00AC464C" w:rsidRPr="00245D3E">
        <w:t xml:space="preserve"> wear build up</w:t>
      </w:r>
      <w:ins w:id="105" w:author="Peter" w:date="2016-04-14T10:16:00Z">
        <w:r w:rsidR="00881EBC">
          <w:t xml:space="preserve"> or mooring ey</w:t>
        </w:r>
        <w:bookmarkStart w:id="106" w:name="_GoBack"/>
        <w:bookmarkEnd w:id="106"/>
        <w:r w:rsidR="00881EBC">
          <w:t>e replacement</w:t>
        </w:r>
      </w:ins>
    </w:p>
    <w:p w14:paraId="34D6241B" w14:textId="77777777" w:rsidR="00385C08" w:rsidRDefault="00385C08" w:rsidP="00245D3E">
      <w:pPr>
        <w:pStyle w:val="BodyText"/>
        <w:tabs>
          <w:tab w:val="left" w:pos="567"/>
        </w:tabs>
      </w:pPr>
      <w:r>
        <w:t>4</w:t>
      </w:r>
      <w:r>
        <w:tab/>
      </w:r>
      <w:r w:rsidR="000B4B52">
        <w:t>Surface colour</w:t>
      </w:r>
      <w:r>
        <w:t xml:space="preserve"> fading</w:t>
      </w:r>
    </w:p>
    <w:p w14:paraId="1633E6C5" w14:textId="77777777" w:rsidR="004469C7" w:rsidRDefault="004469C7">
      <w:pPr>
        <w:rPr>
          <w:rFonts w:eastAsia="Calibri" w:cs="Calibri"/>
          <w:szCs w:val="22"/>
          <w:lang w:eastAsia="en-GB"/>
        </w:rPr>
      </w:pPr>
    </w:p>
    <w:p w14:paraId="6028C791" w14:textId="77777777" w:rsidR="00AC464C" w:rsidRPr="00FB3D29" w:rsidRDefault="00AC464C" w:rsidP="004469C7">
      <w:pPr>
        <w:pStyle w:val="Heading2"/>
      </w:pPr>
      <w:bookmarkStart w:id="107" w:name="_Toc338403596"/>
      <w:r>
        <w:t>Module</w:t>
      </w:r>
      <w:r w:rsidRPr="00FB3D29">
        <w:t xml:space="preserve"> </w:t>
      </w:r>
      <w:r w:rsidR="005F4677">
        <w:t>4</w:t>
      </w:r>
      <w:r w:rsidRPr="00FB3D29">
        <w:t xml:space="preserve"> – </w:t>
      </w:r>
      <w:r w:rsidR="005F4677">
        <w:t>Ashore Maintenance</w:t>
      </w:r>
      <w:r w:rsidR="00F7192D">
        <w:t xml:space="preserve"> – Dismantling and Rebuild</w:t>
      </w:r>
      <w:bookmarkEnd w:id="107"/>
    </w:p>
    <w:p w14:paraId="177CE1C4" w14:textId="77777777" w:rsidR="00AC464C" w:rsidRPr="00FB3D29" w:rsidRDefault="00AC464C" w:rsidP="00AC464C">
      <w:pPr>
        <w:pStyle w:val="Heading3"/>
        <w:rPr>
          <w:b/>
          <w:bCs/>
        </w:rPr>
      </w:pPr>
      <w:r w:rsidRPr="00082991">
        <w:t>Scope</w:t>
      </w:r>
      <w:r w:rsidRPr="00FB3D29">
        <w:t xml:space="preserve"> </w:t>
      </w:r>
    </w:p>
    <w:p w14:paraId="2CEDD8BF" w14:textId="77777777" w:rsidR="00AC464C" w:rsidRPr="00FB3D29" w:rsidRDefault="00AC464C" w:rsidP="00AC464C">
      <w:r w:rsidRPr="00EA0429">
        <w:rPr>
          <w:szCs w:val="22"/>
        </w:rPr>
        <w:t xml:space="preserve">This module describes </w:t>
      </w:r>
      <w:r>
        <w:rPr>
          <w:szCs w:val="22"/>
        </w:rPr>
        <w:t xml:space="preserve">the </w:t>
      </w:r>
      <w:r w:rsidR="00385C08">
        <w:rPr>
          <w:szCs w:val="22"/>
        </w:rPr>
        <w:t xml:space="preserve">maintenance of </w:t>
      </w:r>
      <w:r w:rsidR="00385C08">
        <w:t>plastic</w:t>
      </w:r>
      <w:r w:rsidR="005F4677">
        <w:rPr>
          <w:szCs w:val="22"/>
        </w:rPr>
        <w:t xml:space="preserve"> buoys at a maintenance facility ashore</w:t>
      </w:r>
      <w:r>
        <w:rPr>
          <w:szCs w:val="22"/>
        </w:rPr>
        <w:t>.</w:t>
      </w:r>
    </w:p>
    <w:p w14:paraId="3BA0E83C" w14:textId="77777777" w:rsidR="00AC464C" w:rsidRPr="00FB3D29" w:rsidRDefault="00AC464C" w:rsidP="00AC464C">
      <w:pPr>
        <w:pStyle w:val="Heading3"/>
        <w:rPr>
          <w:b/>
          <w:bCs/>
        </w:rPr>
      </w:pPr>
      <w:r w:rsidRPr="00082991">
        <w:t>Learning</w:t>
      </w:r>
      <w:r w:rsidRPr="00FB3D29">
        <w:t xml:space="preserve"> Objective </w:t>
      </w:r>
    </w:p>
    <w:p w14:paraId="26FA1F43" w14:textId="77777777" w:rsidR="00AC464C" w:rsidRDefault="00AC464C" w:rsidP="00AC464C">
      <w:r>
        <w:t xml:space="preserve">To gain a </w:t>
      </w:r>
      <w:r w:rsidR="000B4B52">
        <w:t>satisfactory</w:t>
      </w:r>
      <w:r>
        <w:t xml:space="preserve"> </w:t>
      </w:r>
      <w:r w:rsidRPr="00FB3D29">
        <w:t>understand</w:t>
      </w:r>
      <w:r>
        <w:t xml:space="preserve">ing of </w:t>
      </w:r>
      <w:r w:rsidR="005F4677">
        <w:t xml:space="preserve">the maintenance of </w:t>
      </w:r>
      <w:r w:rsidR="00385C08">
        <w:t>plastic</w:t>
      </w:r>
      <w:r w:rsidR="005F4677">
        <w:t xml:space="preserve"> buoys at a shore facility</w:t>
      </w:r>
      <w:r>
        <w:t>.</w:t>
      </w:r>
    </w:p>
    <w:p w14:paraId="648E2288" w14:textId="77777777" w:rsidR="00AC464C" w:rsidRPr="00FB3D29" w:rsidRDefault="00AC464C" w:rsidP="00AC464C">
      <w:pPr>
        <w:pStyle w:val="Heading3"/>
      </w:pPr>
      <w:r>
        <w:t>Syllabus</w:t>
      </w:r>
    </w:p>
    <w:p w14:paraId="3BCFA967" w14:textId="77777777" w:rsidR="00AC464C" w:rsidRPr="0055579C" w:rsidRDefault="00AC464C" w:rsidP="00AC464C">
      <w:pPr>
        <w:pStyle w:val="Lesson"/>
      </w:pPr>
      <w:r>
        <w:t>Lesson 1</w:t>
      </w:r>
      <w:r>
        <w:tab/>
      </w:r>
      <w:r w:rsidR="005F4677">
        <w:t>Dismantling</w:t>
      </w:r>
    </w:p>
    <w:p w14:paraId="28A2A0C6" w14:textId="77777777" w:rsidR="00AC464C" w:rsidRDefault="005F4677" w:rsidP="004469C7">
      <w:pPr>
        <w:pStyle w:val="List1"/>
        <w:numPr>
          <w:ilvl w:val="0"/>
          <w:numId w:val="26"/>
        </w:numPr>
      </w:pPr>
      <w:r>
        <w:t>Marine growth removal</w:t>
      </w:r>
    </w:p>
    <w:p w14:paraId="01FE82EE" w14:textId="77777777" w:rsidR="009D23B3" w:rsidRDefault="009D23B3" w:rsidP="004469C7">
      <w:pPr>
        <w:pStyle w:val="List1"/>
        <w:numPr>
          <w:ilvl w:val="0"/>
          <w:numId w:val="26"/>
        </w:numPr>
      </w:pPr>
      <w:r>
        <w:t>Tail tube/ballast dismantling</w:t>
      </w:r>
    </w:p>
    <w:p w14:paraId="1BF1A461" w14:textId="77777777" w:rsidR="00AC464C" w:rsidRPr="00BA5FD1" w:rsidRDefault="005F4677" w:rsidP="00AC464C">
      <w:pPr>
        <w:pStyle w:val="List1"/>
      </w:pPr>
      <w:r>
        <w:t>Superstructure removal and dismantling</w:t>
      </w:r>
    </w:p>
    <w:p w14:paraId="203BCE65" w14:textId="77777777" w:rsidR="00AC464C" w:rsidRDefault="00587BEA" w:rsidP="00AC464C">
      <w:pPr>
        <w:pStyle w:val="List1"/>
      </w:pPr>
      <w:r>
        <w:t>Mooring eye</w:t>
      </w:r>
      <w:r w:rsidR="005F4677">
        <w:t xml:space="preserve"> wear – inspection and repair</w:t>
      </w:r>
    </w:p>
    <w:p w14:paraId="3169C92A" w14:textId="77777777" w:rsidR="00F84535" w:rsidRDefault="00F84535" w:rsidP="00AC464C">
      <w:pPr>
        <w:pStyle w:val="List1"/>
      </w:pPr>
      <w:r>
        <w:t>Modular float attachment – inspection.</w:t>
      </w:r>
    </w:p>
    <w:p w14:paraId="42572D3E" w14:textId="77777777" w:rsidR="00AC464C" w:rsidRDefault="005F4677" w:rsidP="00AC464C">
      <w:pPr>
        <w:pStyle w:val="List1"/>
      </w:pPr>
      <w:r>
        <w:t>Lifting eye testing</w:t>
      </w:r>
    </w:p>
    <w:p w14:paraId="256F8D53" w14:textId="77777777" w:rsidR="005F4677" w:rsidRDefault="005F4677" w:rsidP="004469C7">
      <w:pPr>
        <w:pStyle w:val="Lesson"/>
      </w:pPr>
      <w:r>
        <w:t>Lesson 2</w:t>
      </w:r>
      <w:r>
        <w:tab/>
      </w:r>
      <w:r w:rsidR="00F84535">
        <w:t xml:space="preserve">Steel </w:t>
      </w:r>
      <w:r w:rsidR="00385C08">
        <w:t>protection</w:t>
      </w:r>
    </w:p>
    <w:p w14:paraId="438D6EE9" w14:textId="77777777" w:rsidR="006E367C" w:rsidRDefault="00F84535" w:rsidP="009D23B3">
      <w:pPr>
        <w:pStyle w:val="List1"/>
        <w:numPr>
          <w:ilvl w:val="0"/>
          <w:numId w:val="31"/>
        </w:numPr>
        <w:tabs>
          <w:tab w:val="left" w:pos="567"/>
        </w:tabs>
      </w:pPr>
      <w:r>
        <w:t>Galvanising</w:t>
      </w:r>
      <w:r w:rsidR="006E367C">
        <w:t>/zinc spray</w:t>
      </w:r>
    </w:p>
    <w:p w14:paraId="23E4BE9B" w14:textId="77777777" w:rsidR="009D23B3" w:rsidRDefault="009D23B3" w:rsidP="009D23B3">
      <w:pPr>
        <w:pStyle w:val="List1"/>
        <w:numPr>
          <w:ilvl w:val="0"/>
          <w:numId w:val="31"/>
        </w:numPr>
        <w:tabs>
          <w:tab w:val="left" w:pos="567"/>
        </w:tabs>
      </w:pPr>
      <w:r>
        <w:t>Anode protection</w:t>
      </w:r>
      <w:r>
        <w:tab/>
      </w:r>
    </w:p>
    <w:p w14:paraId="1971119C" w14:textId="77777777" w:rsidR="005F4677" w:rsidRDefault="005F4677" w:rsidP="004469C7">
      <w:pPr>
        <w:pStyle w:val="Lesson"/>
      </w:pPr>
      <w:r>
        <w:t>Lesson 3</w:t>
      </w:r>
      <w:r>
        <w:tab/>
        <w:t>Reassembly</w:t>
      </w:r>
    </w:p>
    <w:p w14:paraId="21BD4439" w14:textId="77777777" w:rsidR="005F4677" w:rsidRDefault="005F4677" w:rsidP="004469C7">
      <w:pPr>
        <w:pStyle w:val="List1"/>
        <w:numPr>
          <w:ilvl w:val="0"/>
          <w:numId w:val="17"/>
        </w:numPr>
        <w:ind w:left="567" w:hanging="567"/>
      </w:pPr>
      <w:r>
        <w:t>Superstructure assembly</w:t>
      </w:r>
    </w:p>
    <w:p w14:paraId="74EEFB2C" w14:textId="77777777" w:rsidR="005F4677" w:rsidRDefault="005F4677" w:rsidP="004469C7">
      <w:pPr>
        <w:pStyle w:val="List1"/>
        <w:numPr>
          <w:ilvl w:val="0"/>
          <w:numId w:val="17"/>
        </w:numPr>
        <w:ind w:left="567" w:hanging="567"/>
      </w:pPr>
      <w:r>
        <w:t>Superstructure attachment</w:t>
      </w:r>
    </w:p>
    <w:p w14:paraId="0F26B73B" w14:textId="77777777" w:rsidR="00F84535" w:rsidRDefault="00F84535" w:rsidP="004469C7">
      <w:pPr>
        <w:pStyle w:val="List1"/>
        <w:numPr>
          <w:ilvl w:val="0"/>
          <w:numId w:val="17"/>
        </w:numPr>
        <w:ind w:left="567" w:hanging="567"/>
      </w:pPr>
      <w:r>
        <w:t>Modular float attachment</w:t>
      </w:r>
    </w:p>
    <w:p w14:paraId="5B5009CE" w14:textId="77777777" w:rsidR="005F4677" w:rsidRDefault="005F4677" w:rsidP="004469C7">
      <w:pPr>
        <w:pStyle w:val="List1"/>
        <w:numPr>
          <w:ilvl w:val="0"/>
          <w:numId w:val="17"/>
        </w:numPr>
        <w:ind w:left="567" w:hanging="567"/>
      </w:pPr>
      <w:del w:id="108" w:author="Peter" w:date="2016-04-14T10:18:00Z">
        <w:r w:rsidDel="00126D57">
          <w:lastRenderedPageBreak/>
          <w:delText>Solar unit</w:delText>
        </w:r>
      </w:del>
      <w:ins w:id="109" w:author="Peter" w:date="2016-04-14T10:18:00Z">
        <w:r w:rsidR="00126D57">
          <w:t>Technical equipment</w:t>
        </w:r>
      </w:ins>
      <w:r>
        <w:t xml:space="preserve"> attachment</w:t>
      </w:r>
    </w:p>
    <w:p w14:paraId="28950698" w14:textId="77777777" w:rsidR="005F4677" w:rsidRPr="005F4677" w:rsidRDefault="00126D57" w:rsidP="004469C7">
      <w:pPr>
        <w:pStyle w:val="List1"/>
        <w:numPr>
          <w:ilvl w:val="0"/>
          <w:numId w:val="17"/>
        </w:numPr>
        <w:ind w:left="567" w:hanging="567"/>
      </w:pPr>
      <w:ins w:id="110" w:author="Peter" w:date="2016-04-14T10:19:00Z">
        <w:r>
          <w:t>M</w:t>
        </w:r>
      </w:ins>
      <w:del w:id="111" w:author="Peter" w:date="2016-04-14T10:19:00Z">
        <w:r w:rsidR="005F4677" w:rsidDel="00126D57">
          <w:delText>Bridle</w:delText>
        </w:r>
      </w:del>
      <w:ins w:id="112" w:author="Peter" w:date="2016-04-14T10:19:00Z">
        <w:r>
          <w:t>ooring line</w:t>
        </w:r>
      </w:ins>
      <w:r w:rsidR="005F4677">
        <w:t xml:space="preserve"> attachment</w:t>
      </w:r>
    </w:p>
    <w:p w14:paraId="782AB820" w14:textId="77777777" w:rsidR="005F4677" w:rsidRDefault="005F4677" w:rsidP="004469C7">
      <w:pPr>
        <w:pStyle w:val="Lesson"/>
      </w:pPr>
      <w:r>
        <w:t>Lesson 4</w:t>
      </w:r>
      <w:r>
        <w:tab/>
        <w:t>Inspection</w:t>
      </w:r>
    </w:p>
    <w:p w14:paraId="19E6ABB3" w14:textId="77777777" w:rsidR="005F4677" w:rsidRDefault="005F4677" w:rsidP="004469C7">
      <w:pPr>
        <w:pStyle w:val="List1"/>
        <w:numPr>
          <w:ilvl w:val="0"/>
          <w:numId w:val="33"/>
        </w:numPr>
        <w:ind w:left="567" w:hanging="567"/>
      </w:pPr>
      <w:r>
        <w:t>Final inspection prior to deployment</w:t>
      </w:r>
    </w:p>
    <w:p w14:paraId="4155A01C" w14:textId="77777777" w:rsidR="006E367C" w:rsidRDefault="00587BEA" w:rsidP="006E367C">
      <w:pPr>
        <w:pStyle w:val="List1"/>
        <w:numPr>
          <w:ilvl w:val="0"/>
          <w:numId w:val="23"/>
        </w:numPr>
      </w:pPr>
      <w:r>
        <w:t>Mooring and/or lifting eye</w:t>
      </w:r>
      <w:r w:rsidR="006E367C">
        <w:t xml:space="preserve"> testing</w:t>
      </w:r>
    </w:p>
    <w:p w14:paraId="0CEC20DA" w14:textId="77777777" w:rsidR="0054118A" w:rsidRPr="005F4677" w:rsidRDefault="0054118A" w:rsidP="0054118A">
      <w:pPr>
        <w:pStyle w:val="Lesson"/>
      </w:pPr>
      <w:r>
        <w:t>Lesson 5   End of Life Disposal</w:t>
      </w:r>
    </w:p>
    <w:p w14:paraId="59B4F408" w14:textId="77777777" w:rsidR="004469C7" w:rsidRDefault="0054118A">
      <w:pPr>
        <w:rPr>
          <w:rFonts w:cs="Calibri"/>
          <w:szCs w:val="22"/>
          <w:lang w:eastAsia="ja-JP"/>
        </w:rPr>
      </w:pPr>
      <w:r>
        <w:t>1</w:t>
      </w:r>
      <w:r>
        <w:tab/>
        <w:t>Disposal plan for end of life</w:t>
      </w:r>
    </w:p>
    <w:p w14:paraId="0E02B086" w14:textId="77777777" w:rsidR="00AC464C" w:rsidRDefault="00AC464C" w:rsidP="00AC464C">
      <w:pPr>
        <w:pStyle w:val="List1"/>
        <w:numPr>
          <w:ilvl w:val="0"/>
          <w:numId w:val="0"/>
        </w:numPr>
      </w:pPr>
    </w:p>
    <w:p w14:paraId="183AC173" w14:textId="77777777" w:rsidR="005F4677" w:rsidRDefault="005F4677" w:rsidP="004469C7">
      <w:pPr>
        <w:pStyle w:val="Heading2"/>
      </w:pPr>
      <w:bookmarkStart w:id="113" w:name="_Toc338403597"/>
      <w:r>
        <w:t>Module 5</w:t>
      </w:r>
      <w:r w:rsidR="004469C7">
        <w:t xml:space="preserve"> - </w:t>
      </w:r>
      <w:r>
        <w:t>Standards</w:t>
      </w:r>
      <w:bookmarkEnd w:id="113"/>
    </w:p>
    <w:p w14:paraId="211C182B" w14:textId="77777777" w:rsidR="005F4677" w:rsidRPr="00FB3D29" w:rsidRDefault="005F4677" w:rsidP="005F4677">
      <w:pPr>
        <w:pStyle w:val="Heading3"/>
        <w:rPr>
          <w:b/>
          <w:bCs/>
        </w:rPr>
      </w:pPr>
      <w:r w:rsidRPr="00082991">
        <w:t>Scope</w:t>
      </w:r>
      <w:r w:rsidRPr="00FB3D29">
        <w:t xml:space="preserve"> </w:t>
      </w:r>
    </w:p>
    <w:p w14:paraId="4DD7F6B9" w14:textId="77777777" w:rsidR="005F4677" w:rsidRPr="00FB3D29" w:rsidRDefault="005F4677" w:rsidP="005F4677">
      <w:r w:rsidRPr="00EA0429">
        <w:rPr>
          <w:szCs w:val="22"/>
        </w:rPr>
        <w:t xml:space="preserve">This module describes </w:t>
      </w:r>
      <w:r>
        <w:rPr>
          <w:szCs w:val="22"/>
        </w:rPr>
        <w:t xml:space="preserve">the standards pertinent to </w:t>
      </w:r>
      <w:r w:rsidR="00385C08">
        <w:t>plastic</w:t>
      </w:r>
      <w:r>
        <w:rPr>
          <w:szCs w:val="22"/>
        </w:rPr>
        <w:t xml:space="preserve"> buoys.</w:t>
      </w:r>
    </w:p>
    <w:p w14:paraId="7120ED86" w14:textId="77777777" w:rsidR="005F4677" w:rsidRPr="00FB3D29" w:rsidRDefault="005F4677" w:rsidP="005F4677">
      <w:pPr>
        <w:pStyle w:val="Heading3"/>
        <w:rPr>
          <w:b/>
          <w:bCs/>
        </w:rPr>
      </w:pPr>
      <w:r w:rsidRPr="00082991">
        <w:t>Learning</w:t>
      </w:r>
      <w:r w:rsidRPr="00FB3D29">
        <w:t xml:space="preserve"> Objective </w:t>
      </w:r>
    </w:p>
    <w:p w14:paraId="1745111D" w14:textId="77777777" w:rsidR="005F4677" w:rsidRDefault="005F4677" w:rsidP="005F4677">
      <w:r>
        <w:t xml:space="preserve">To gain a </w:t>
      </w:r>
      <w:r w:rsidR="000B4B52">
        <w:t>satisfactory</w:t>
      </w:r>
      <w:r>
        <w:t xml:space="preserve"> </w:t>
      </w:r>
      <w:r w:rsidRPr="00FB3D29">
        <w:t>understand</w:t>
      </w:r>
      <w:r>
        <w:t xml:space="preserve">ing of the standards pertinent to the maintenance of </w:t>
      </w:r>
      <w:r w:rsidR="00385C08">
        <w:t>plastic</w:t>
      </w:r>
      <w:r>
        <w:t xml:space="preserve"> buoys.</w:t>
      </w:r>
    </w:p>
    <w:p w14:paraId="4FAE3A82" w14:textId="77777777" w:rsidR="005F4677" w:rsidRPr="00FB3D29" w:rsidRDefault="005F4677" w:rsidP="005F4677">
      <w:pPr>
        <w:pStyle w:val="Heading3"/>
      </w:pPr>
      <w:r>
        <w:t>Syllabus</w:t>
      </w:r>
    </w:p>
    <w:p w14:paraId="6A07772C" w14:textId="77777777" w:rsidR="005F4677" w:rsidRDefault="005F4677" w:rsidP="004469C7">
      <w:pPr>
        <w:pStyle w:val="Lesson"/>
      </w:pPr>
      <w:r>
        <w:t>Lesson 1</w:t>
      </w:r>
      <w:r>
        <w:tab/>
        <w:t>Standards</w:t>
      </w:r>
    </w:p>
    <w:p w14:paraId="3B73CD0B" w14:textId="77777777" w:rsidR="0026485F" w:rsidRDefault="005F4677" w:rsidP="004469C7">
      <w:pPr>
        <w:pStyle w:val="List1"/>
        <w:numPr>
          <w:ilvl w:val="0"/>
          <w:numId w:val="37"/>
        </w:numPr>
        <w:ind w:left="567" w:hanging="567"/>
      </w:pPr>
      <w:r>
        <w:t xml:space="preserve">IALA </w:t>
      </w:r>
      <w:r w:rsidR="0026485F">
        <w:t>Recommendation E-108</w:t>
      </w:r>
    </w:p>
    <w:p w14:paraId="648DF4B6" w14:textId="77777777" w:rsidR="005F4677" w:rsidRDefault="0026485F" w:rsidP="004469C7">
      <w:pPr>
        <w:pStyle w:val="List1"/>
        <w:numPr>
          <w:ilvl w:val="0"/>
          <w:numId w:val="37"/>
        </w:numPr>
        <w:ind w:left="567" w:hanging="567"/>
      </w:pPr>
      <w:r>
        <w:t xml:space="preserve">IALA </w:t>
      </w:r>
      <w:r w:rsidR="00C43A73">
        <w:t xml:space="preserve">Guideline 1006 </w:t>
      </w:r>
    </w:p>
    <w:p w14:paraId="34F1E287" w14:textId="77777777" w:rsidR="005F4677" w:rsidRDefault="005F4677" w:rsidP="004469C7">
      <w:pPr>
        <w:pStyle w:val="List1"/>
        <w:numPr>
          <w:ilvl w:val="0"/>
          <w:numId w:val="37"/>
        </w:numPr>
        <w:ind w:left="567" w:hanging="567"/>
      </w:pPr>
      <w:r>
        <w:t>Local standards</w:t>
      </w:r>
    </w:p>
    <w:p w14:paraId="3E8C2AE9" w14:textId="77777777" w:rsidR="005F4677" w:rsidRDefault="005F4677" w:rsidP="004469C7">
      <w:pPr>
        <w:pStyle w:val="List1"/>
        <w:numPr>
          <w:ilvl w:val="0"/>
          <w:numId w:val="37"/>
        </w:numPr>
        <w:ind w:left="567" w:hanging="567"/>
      </w:pPr>
      <w:r>
        <w:t>Local standard operating procedures</w:t>
      </w:r>
    </w:p>
    <w:p w14:paraId="22570CA1" w14:textId="77777777" w:rsidR="0054118A" w:rsidRDefault="0054118A" w:rsidP="004469C7">
      <w:pPr>
        <w:pStyle w:val="List1"/>
        <w:numPr>
          <w:ilvl w:val="0"/>
          <w:numId w:val="37"/>
        </w:numPr>
        <w:ind w:left="567" w:hanging="567"/>
      </w:pPr>
      <w:r>
        <w:t>Local waste management standards for disposal</w:t>
      </w:r>
    </w:p>
    <w:p w14:paraId="008C4A1E" w14:textId="77777777" w:rsidR="004469C7" w:rsidRDefault="004469C7" w:rsidP="004469C7">
      <w:pPr>
        <w:pStyle w:val="List1"/>
        <w:numPr>
          <w:ilvl w:val="0"/>
          <w:numId w:val="0"/>
        </w:numPr>
        <w:ind w:left="567"/>
      </w:pPr>
    </w:p>
    <w:p w14:paraId="21041B45" w14:textId="77777777" w:rsidR="00394A72" w:rsidRPr="00BA5FD1" w:rsidRDefault="00394A72" w:rsidP="006C3CB5">
      <w:pPr>
        <w:pStyle w:val="Heading2"/>
      </w:pPr>
      <w:bookmarkStart w:id="114" w:name="_Toc322529528"/>
      <w:bookmarkStart w:id="115" w:name="_Toc322529577"/>
      <w:bookmarkStart w:id="116" w:name="_Toc196817968"/>
      <w:bookmarkStart w:id="117" w:name="_Toc338403598"/>
      <w:r w:rsidRPr="00676676">
        <w:t xml:space="preserve">Module </w:t>
      </w:r>
      <w:r w:rsidR="005F4677">
        <w:t>6</w:t>
      </w:r>
      <w:r w:rsidRPr="00676676">
        <w:t xml:space="preserve"> – </w:t>
      </w:r>
      <w:bookmarkEnd w:id="114"/>
      <w:bookmarkEnd w:id="115"/>
      <w:bookmarkEnd w:id="116"/>
      <w:r w:rsidR="005409B2">
        <w:t>Site Visit</w:t>
      </w:r>
      <w:bookmarkEnd w:id="117"/>
    </w:p>
    <w:p w14:paraId="3596ECA7" w14:textId="77777777" w:rsidR="00394A72" w:rsidRPr="00082991" w:rsidRDefault="00394A72" w:rsidP="006C3CB5">
      <w:pPr>
        <w:pStyle w:val="Heading3"/>
        <w:rPr>
          <w:b/>
        </w:rPr>
      </w:pPr>
      <w:r w:rsidRPr="00082991">
        <w:t>Scope</w:t>
      </w:r>
    </w:p>
    <w:p w14:paraId="7A0185B0" w14:textId="77777777" w:rsidR="00394A72" w:rsidRPr="00FB3D29" w:rsidRDefault="007C62D5" w:rsidP="006C3CB5">
      <w:pPr>
        <w:pStyle w:val="BodyText"/>
      </w:pPr>
      <w:r>
        <w:rPr>
          <w:rFonts w:cs="Arial"/>
        </w:rPr>
        <w:t xml:space="preserve">To visit </w:t>
      </w:r>
      <w:r w:rsidR="005F4677">
        <w:rPr>
          <w:rFonts w:cs="Arial"/>
        </w:rPr>
        <w:t>a shore buoy maintenance facility.</w:t>
      </w:r>
      <w:r w:rsidR="00C74DFC">
        <w:rPr>
          <w:rFonts w:cs="Arial"/>
        </w:rPr>
        <w:t xml:space="preserve"> </w:t>
      </w:r>
    </w:p>
    <w:p w14:paraId="2772B051" w14:textId="77777777" w:rsidR="00394A72" w:rsidRPr="00FB3D29" w:rsidRDefault="00394A72" w:rsidP="006C3CB5">
      <w:pPr>
        <w:pStyle w:val="Heading3"/>
        <w:rPr>
          <w:b/>
        </w:rPr>
      </w:pPr>
      <w:r w:rsidRPr="00082991">
        <w:t>Learning</w:t>
      </w:r>
      <w:r w:rsidRPr="00FB3D29">
        <w:t xml:space="preserve"> Objective</w:t>
      </w:r>
    </w:p>
    <w:p w14:paraId="75E2E52B" w14:textId="77777777" w:rsidR="00394A72" w:rsidRDefault="005F4677" w:rsidP="006C3CB5">
      <w:pPr>
        <w:pStyle w:val="BodyText"/>
      </w:pPr>
      <w:r>
        <w:t>To consolidate knowledge learned from this course</w:t>
      </w:r>
      <w:r w:rsidR="00FF5F92">
        <w:t>.</w:t>
      </w:r>
      <w:r>
        <w:t xml:space="preserve"> </w:t>
      </w:r>
    </w:p>
    <w:p w14:paraId="1C7EA958" w14:textId="77777777" w:rsidR="00394A72" w:rsidRDefault="00394A72" w:rsidP="006C3CB5">
      <w:pPr>
        <w:pStyle w:val="Heading3"/>
      </w:pPr>
      <w:r>
        <w:t>Syllabus</w:t>
      </w:r>
    </w:p>
    <w:p w14:paraId="42335F39" w14:textId="77777777" w:rsidR="004469C7" w:rsidRPr="004469C7" w:rsidRDefault="004469C7" w:rsidP="004469C7">
      <w:pPr>
        <w:pStyle w:val="List1"/>
        <w:numPr>
          <w:ilvl w:val="0"/>
          <w:numId w:val="0"/>
        </w:numPr>
      </w:pPr>
      <w:r>
        <w:t>Visit to a buoy maintenance facility</w:t>
      </w:r>
      <w:r w:rsidR="00385C08">
        <w:t xml:space="preserve"> or buoy tender</w:t>
      </w:r>
      <w:r>
        <w:t xml:space="preserve"> to view the maintenance of </w:t>
      </w:r>
      <w:r w:rsidR="00385C08">
        <w:t>plastic</w:t>
      </w:r>
      <w:r>
        <w:t xml:space="preserve"> buoys</w:t>
      </w:r>
      <w:r w:rsidR="00385C08">
        <w:t xml:space="preserve"> in operation</w:t>
      </w:r>
      <w:r>
        <w:t xml:space="preserve">. </w:t>
      </w:r>
    </w:p>
    <w:sectPr w:rsidR="004469C7" w:rsidRPr="004469C7" w:rsidSect="00080131">
      <w:headerReference w:type="default" r:id="rId13"/>
      <w:footerReference w:type="default" r:id="rId14"/>
      <w:headerReference w:type="first" r:id="rId15"/>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5" w:author="Gerardine Delanoye" w:date="2016-04-14T10:13:00Z" w:initials="GD">
    <w:p w14:paraId="31ACA38E" w14:textId="77777777" w:rsidR="0069770D" w:rsidRDefault="0069770D">
      <w:pPr>
        <w:pStyle w:val="CommentText"/>
      </w:pPr>
      <w:r>
        <w:rPr>
          <w:rStyle w:val="CommentReference"/>
        </w:rPr>
        <w:annotationRef/>
      </w:r>
      <w:r>
        <w:t xml:space="preserve">2.3 same as in model course of steel buoys </w:t>
      </w:r>
    </w:p>
  </w:comment>
  <w:comment w:id="66" w:author="Gerardine Delanoye" w:date="2016-04-14T10:13:00Z" w:initials="GD">
    <w:p w14:paraId="470B59D9" w14:textId="77777777" w:rsidR="0069770D" w:rsidRDefault="0069770D">
      <w:pPr>
        <w:pStyle w:val="CommentText"/>
      </w:pPr>
      <w:r>
        <w:rPr>
          <w:rStyle w:val="CommentReference"/>
        </w:rPr>
        <w:annotationRef/>
      </w:r>
      <w:r>
        <w:t>Is this a relevant recommendation for plastic buoys ?</w:t>
      </w:r>
    </w:p>
  </w:comment>
  <w:comment w:id="76" w:author="Gerardine Delanoye" w:date="2016-04-14T10:13:00Z" w:initials="GD">
    <w:p w14:paraId="1982BCD1" w14:textId="77777777" w:rsidR="0069770D" w:rsidRDefault="0069770D">
      <w:pPr>
        <w:pStyle w:val="CommentText"/>
      </w:pPr>
      <w:r>
        <w:rPr>
          <w:rStyle w:val="CommentReference"/>
        </w:rPr>
        <w:annotationRef/>
      </w:r>
      <w:r>
        <w:t>Are there any new developments that should be mentioned?</w:t>
      </w:r>
    </w:p>
  </w:comment>
  <w:comment w:id="78" w:author="Peter" w:date="2016-04-14T10:13:00Z" w:initials="P">
    <w:p w14:paraId="47924F61" w14:textId="77777777" w:rsidR="00F62DA9" w:rsidRDefault="00F62DA9">
      <w:pPr>
        <w:pStyle w:val="CommentText"/>
      </w:pPr>
      <w:r>
        <w:rPr>
          <w:rStyle w:val="CommentReference"/>
        </w:rPr>
        <w:annotationRef/>
      </w:r>
      <w:r>
        <w:t xml:space="preserve">We are buys with updating the 1006. The changes are according the actual state of the 1006.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ACA38E" w15:done="0"/>
  <w15:commentEx w15:paraId="470B59D9" w15:done="0"/>
  <w15:commentEx w15:paraId="1982BCD1" w15:done="0"/>
  <w15:commentEx w15:paraId="47924F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BCECD" w14:textId="77777777" w:rsidR="009E23F9" w:rsidRDefault="009E23F9" w:rsidP="00314708">
      <w:r>
        <w:separator/>
      </w:r>
    </w:p>
  </w:endnote>
  <w:endnote w:type="continuationSeparator" w:id="0">
    <w:p w14:paraId="01C43A60" w14:textId="77777777" w:rsidR="009E23F9" w:rsidRDefault="009E23F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nkGothic Lt BT">
    <w:altName w:val="Arial"/>
    <w:charset w:val="00"/>
    <w:family w:val="swiss"/>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A4967" w14:textId="77777777" w:rsidR="00385C08" w:rsidRPr="006C3CB5" w:rsidRDefault="00385C08" w:rsidP="00080131">
    <w:pPr>
      <w:pStyle w:val="Footer"/>
      <w:jc w:val="center"/>
      <w:rPr>
        <w:rFonts w:cs="Arial"/>
      </w:rPr>
    </w:pPr>
    <w:r w:rsidRPr="006C3CB5">
      <w:rPr>
        <w:rFonts w:cs="Arial"/>
      </w:rPr>
      <w:t xml:space="preserve">Page </w:t>
    </w:r>
    <w:r w:rsidR="002D1DC6" w:rsidRPr="006C3CB5">
      <w:rPr>
        <w:rFonts w:cs="Arial"/>
      </w:rPr>
      <w:fldChar w:fldCharType="begin"/>
    </w:r>
    <w:r w:rsidRPr="006C3CB5">
      <w:rPr>
        <w:rFonts w:cs="Arial"/>
      </w:rPr>
      <w:instrText xml:space="preserve"> PAGE </w:instrText>
    </w:r>
    <w:r w:rsidR="002D1DC6" w:rsidRPr="006C3CB5">
      <w:rPr>
        <w:rFonts w:cs="Arial"/>
      </w:rPr>
      <w:fldChar w:fldCharType="separate"/>
    </w:r>
    <w:r w:rsidR="00A817D4">
      <w:rPr>
        <w:rFonts w:cs="Arial"/>
        <w:noProof/>
      </w:rPr>
      <w:t>9</w:t>
    </w:r>
    <w:r w:rsidR="002D1DC6" w:rsidRPr="006C3CB5">
      <w:rPr>
        <w:rFonts w:cs="Arial"/>
      </w:rPr>
      <w:fldChar w:fldCharType="end"/>
    </w:r>
    <w:r w:rsidRPr="006C3CB5">
      <w:rPr>
        <w:rFonts w:cs="Arial"/>
      </w:rPr>
      <w:t xml:space="preserve"> of </w:t>
    </w:r>
    <w:r w:rsidR="002D1DC6" w:rsidRPr="006C3CB5">
      <w:rPr>
        <w:rFonts w:cs="Arial"/>
      </w:rPr>
      <w:fldChar w:fldCharType="begin"/>
    </w:r>
    <w:r w:rsidRPr="006C3CB5">
      <w:rPr>
        <w:rFonts w:cs="Arial"/>
      </w:rPr>
      <w:instrText xml:space="preserve"> NUMPAGES  </w:instrText>
    </w:r>
    <w:r w:rsidR="002D1DC6" w:rsidRPr="006C3CB5">
      <w:rPr>
        <w:rFonts w:cs="Arial"/>
      </w:rPr>
      <w:fldChar w:fldCharType="separate"/>
    </w:r>
    <w:r w:rsidR="00A817D4">
      <w:rPr>
        <w:rFonts w:cs="Arial"/>
        <w:noProof/>
      </w:rPr>
      <w:t>9</w:t>
    </w:r>
    <w:r w:rsidR="002D1DC6" w:rsidRPr="006C3CB5">
      <w:rPr>
        <w:rFonts w:cs="Arial"/>
      </w:rPr>
      <w:fldChar w:fldCharType="end"/>
    </w:r>
  </w:p>
  <w:p w14:paraId="756EBB4C" w14:textId="77777777" w:rsidR="00385C08" w:rsidRPr="00F878DD" w:rsidRDefault="00385C08">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A8E61" w14:textId="77777777" w:rsidR="009E23F9" w:rsidRDefault="009E23F9" w:rsidP="00314708">
      <w:r>
        <w:separator/>
      </w:r>
    </w:p>
  </w:footnote>
  <w:footnote w:type="continuationSeparator" w:id="0">
    <w:p w14:paraId="478B4B0E" w14:textId="77777777" w:rsidR="009E23F9" w:rsidRDefault="009E23F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81A36" w14:textId="77777777" w:rsidR="00385C08" w:rsidRPr="00080131" w:rsidRDefault="00385C08" w:rsidP="00080131">
    <w:pPr>
      <w:pStyle w:val="Header"/>
    </w:pPr>
    <w:r>
      <w:t>M</w:t>
    </w:r>
    <w:r w:rsidRPr="00080131">
      <w:t xml:space="preserve">odel Course Level 2 Technician Training – </w:t>
    </w:r>
    <w:r>
      <w:t xml:space="preserve">Maintenance of Plastic Buoys </w:t>
    </w:r>
    <w:r w:rsidRPr="00080131">
      <w:t xml:space="preserve"> IALA WWA </w:t>
    </w:r>
    <w:r>
      <w:t>L2:</w:t>
    </w:r>
    <w:r w:rsidR="008902FF">
      <w:t>1.12</w:t>
    </w:r>
  </w:p>
  <w:p w14:paraId="7762779C" w14:textId="77777777" w:rsidR="00385C08" w:rsidRDefault="00385C08">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2926F" w14:textId="77777777" w:rsidR="00274C4F" w:rsidRDefault="00274C4F" w:rsidP="00D04F24">
    <w:pPr>
      <w:pStyle w:val="Header"/>
      <w:jc w:val="right"/>
      <w:rPr>
        <w:ins w:id="118" w:author="Adam Hay" w:date="2016-04-14T20:18:00Z"/>
      </w:rPr>
    </w:pPr>
    <w:ins w:id="119" w:author="Adam Hay" w:date="2016-04-14T20:18:00Z">
      <w:r>
        <w:t>ENG4-11.1.2</w:t>
      </w:r>
    </w:ins>
  </w:p>
  <w:p w14:paraId="08786F77" w14:textId="77777777" w:rsidR="00D04F24" w:rsidRDefault="00274C4F" w:rsidP="00D04F24">
    <w:pPr>
      <w:pStyle w:val="Header"/>
      <w:jc w:val="right"/>
    </w:pPr>
    <w:ins w:id="120" w:author="Adam Hay" w:date="2016-04-14T20:18:00Z">
      <w:r>
        <w:t xml:space="preserve">Formerly </w:t>
      </w:r>
    </w:ins>
    <w:r w:rsidR="00D04F24">
      <w:t>ENG4-10.14</w:t>
    </w:r>
  </w:p>
  <w:p w14:paraId="0F58D21E" w14:textId="687EDEDD" w:rsidR="00385C08" w:rsidDel="00A52005" w:rsidRDefault="00D04F24">
    <w:pPr>
      <w:pStyle w:val="Header"/>
      <w:jc w:val="right"/>
      <w:rPr>
        <w:del w:id="121" w:author="Seamus Doyle" w:date="2016-04-14T14:04:00Z"/>
      </w:rPr>
    </w:pPr>
    <w:del w:id="122" w:author="Seamus Doyle" w:date="2016-04-14T14:04:00Z">
      <w:r w:rsidDel="00A52005">
        <w:delText xml:space="preserve">Formerly </w:delText>
      </w:r>
      <w:r w:rsidR="00F0230F" w:rsidDel="00A52005">
        <w:delText>EEP19</w:delText>
      </w:r>
      <w:r w:rsidR="00430A91" w:rsidDel="00A52005">
        <w:delText>output21</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6B2CBA"/>
    <w:multiLevelType w:val="multilevel"/>
    <w:tmpl w:val="144601A4"/>
    <w:lvl w:ilvl="0">
      <w:start w:val="1"/>
      <w:numFmt w:val="decimal"/>
      <w:lvlText w:val="%1."/>
      <w:lvlJc w:val="left"/>
      <w:pPr>
        <w:tabs>
          <w:tab w:val="num" w:pos="1134"/>
        </w:tabs>
        <w:ind w:left="1134" w:hanging="567"/>
      </w:pPr>
      <w:rPr>
        <w:rFonts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5C76AF"/>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7D47FB"/>
    <w:multiLevelType w:val="hybridMultilevel"/>
    <w:tmpl w:val="23B41522"/>
    <w:lvl w:ilvl="0" w:tplc="542C828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15:restartNumberingAfterBreak="0">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8163724"/>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3476039"/>
    <w:multiLevelType w:val="multilevel"/>
    <w:tmpl w:val="8B803C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B40C79"/>
    <w:multiLevelType w:val="hybridMultilevel"/>
    <w:tmpl w:val="C8D8ADAE"/>
    <w:lvl w:ilvl="0" w:tplc="B0F6504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743E90"/>
    <w:multiLevelType w:val="multilevel"/>
    <w:tmpl w:val="C2D60BA2"/>
    <w:lvl w:ilvl="0">
      <w:start w:val="1"/>
      <w:numFmt w:val="bullet"/>
      <w:lvlText w:val="–"/>
      <w:lvlJc w:val="left"/>
      <w:pPr>
        <w:tabs>
          <w:tab w:val="num" w:pos="1134"/>
        </w:tabs>
        <w:ind w:left="1134" w:hanging="567"/>
      </w:pPr>
      <w:rPr>
        <w:rFonts w:ascii="BankGothic Lt BT" w:hAnsi="BankGothic Lt BT"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7"/>
  </w:num>
  <w:num w:numId="5">
    <w:abstractNumId w:val="1"/>
  </w:num>
  <w:num w:numId="6">
    <w:abstractNumId w:val="17"/>
  </w:num>
  <w:num w:numId="7">
    <w:abstractNumId w:val="0"/>
  </w:num>
  <w:num w:numId="8">
    <w:abstractNumId w:val="6"/>
  </w:num>
  <w:num w:numId="9">
    <w:abstractNumId w:val="11"/>
  </w:num>
  <w:num w:numId="10">
    <w:abstractNumId w:val="16"/>
  </w:num>
  <w:num w:numId="11">
    <w:abstractNumId w:val="3"/>
  </w:num>
  <w:num w:numId="12">
    <w:abstractNumId w:val="8"/>
  </w:num>
  <w:num w:numId="13">
    <w:abstractNumId w:val="13"/>
  </w:num>
  <w:num w:numId="14">
    <w:abstractNumId w:val="12"/>
  </w:num>
  <w:num w:numId="15">
    <w:abstractNumId w:val="8"/>
  </w:num>
  <w:num w:numId="16">
    <w:abstractNumId w:val="3"/>
    <w:lvlOverride w:ilvl="0">
      <w:startOverride w:val="1"/>
    </w:lvlOverride>
  </w:num>
  <w:num w:numId="17">
    <w:abstractNumId w:val="10"/>
  </w:num>
  <w:num w:numId="18">
    <w:abstractNumId w:val="8"/>
    <w:lvlOverride w:ilvl="0">
      <w:startOverride w:val="2"/>
    </w:lvlOverride>
  </w:num>
  <w:num w:numId="19">
    <w:abstractNumId w:val="5"/>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num>
  <w:num w:numId="22">
    <w:abstractNumId w:val="3"/>
  </w:num>
  <w:num w:numId="23">
    <w:abstractNumId w:val="15"/>
  </w:num>
  <w:num w:numId="24">
    <w:abstractNumId w:val="2"/>
  </w:num>
  <w:num w:numId="25">
    <w:abstractNumId w:val="19"/>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1"/>
  </w:num>
  <w:num w:numId="29">
    <w:abstractNumId w:val="11"/>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8"/>
  </w:num>
  <w:num w:numId="34">
    <w:abstractNumId w:val="3"/>
  </w:num>
  <w:num w:numId="35">
    <w:abstractNumId w:val="3"/>
  </w:num>
  <w:num w:numId="36">
    <w:abstractNumId w:val="8"/>
  </w:num>
  <w:num w:numId="37">
    <w:abstractNumId w:val="4"/>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rson w15:author="Adam Hay">
    <w15:presenceInfo w15:providerId="AD" w15:userId="S-1-5-21-3583801436-1964316682-236744428-1106"/>
  </w15:person>
  <w15:person w15:author="Plenary Room">
    <w15:presenceInfo w15:providerId="AD" w15:userId="S-1-5-21-3036158373-452142988-3095193817-1156"/>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47D88"/>
    <w:rsid w:val="000505CB"/>
    <w:rsid w:val="000530AC"/>
    <w:rsid w:val="00054C18"/>
    <w:rsid w:val="00054D00"/>
    <w:rsid w:val="00054F65"/>
    <w:rsid w:val="00056A5C"/>
    <w:rsid w:val="00056DE4"/>
    <w:rsid w:val="00057963"/>
    <w:rsid w:val="00057D69"/>
    <w:rsid w:val="00060E28"/>
    <w:rsid w:val="00061196"/>
    <w:rsid w:val="00063B9A"/>
    <w:rsid w:val="000666A3"/>
    <w:rsid w:val="000666F4"/>
    <w:rsid w:val="00066EAC"/>
    <w:rsid w:val="00071591"/>
    <w:rsid w:val="00072F75"/>
    <w:rsid w:val="00075D25"/>
    <w:rsid w:val="00077758"/>
    <w:rsid w:val="00080131"/>
    <w:rsid w:val="00080649"/>
    <w:rsid w:val="00080E5F"/>
    <w:rsid w:val="00082991"/>
    <w:rsid w:val="00083290"/>
    <w:rsid w:val="0008396F"/>
    <w:rsid w:val="0008441E"/>
    <w:rsid w:val="00085FE1"/>
    <w:rsid w:val="00087FDA"/>
    <w:rsid w:val="000927DE"/>
    <w:rsid w:val="00093246"/>
    <w:rsid w:val="000958F1"/>
    <w:rsid w:val="0009739A"/>
    <w:rsid w:val="000A28B2"/>
    <w:rsid w:val="000A2F9E"/>
    <w:rsid w:val="000A4239"/>
    <w:rsid w:val="000A4610"/>
    <w:rsid w:val="000A4B0D"/>
    <w:rsid w:val="000A578B"/>
    <w:rsid w:val="000B03E7"/>
    <w:rsid w:val="000B4B52"/>
    <w:rsid w:val="000B5303"/>
    <w:rsid w:val="000B5A75"/>
    <w:rsid w:val="000B7B92"/>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5B73"/>
    <w:rsid w:val="001263A3"/>
    <w:rsid w:val="00126D57"/>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7044"/>
    <w:rsid w:val="001C705F"/>
    <w:rsid w:val="001D3958"/>
    <w:rsid w:val="001E0499"/>
    <w:rsid w:val="001E1859"/>
    <w:rsid w:val="001E1D49"/>
    <w:rsid w:val="001E2FC3"/>
    <w:rsid w:val="001E5684"/>
    <w:rsid w:val="001E7EEB"/>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85F"/>
    <w:rsid w:val="002649B7"/>
    <w:rsid w:val="00265D20"/>
    <w:rsid w:val="00267125"/>
    <w:rsid w:val="002677B4"/>
    <w:rsid w:val="002700C2"/>
    <w:rsid w:val="00272179"/>
    <w:rsid w:val="00273229"/>
    <w:rsid w:val="00274C4F"/>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1DC6"/>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5C08"/>
    <w:rsid w:val="00385ED5"/>
    <w:rsid w:val="003866A5"/>
    <w:rsid w:val="00386F58"/>
    <w:rsid w:val="00387853"/>
    <w:rsid w:val="00394A72"/>
    <w:rsid w:val="003962A6"/>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0A91"/>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B7E0E"/>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3E01"/>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18A"/>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87BEA"/>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4677"/>
    <w:rsid w:val="005F50F0"/>
    <w:rsid w:val="005F7034"/>
    <w:rsid w:val="005F71F8"/>
    <w:rsid w:val="00600A0E"/>
    <w:rsid w:val="006060D4"/>
    <w:rsid w:val="006073CB"/>
    <w:rsid w:val="006114E3"/>
    <w:rsid w:val="00611934"/>
    <w:rsid w:val="00612592"/>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70D"/>
    <w:rsid w:val="00697A3B"/>
    <w:rsid w:val="006A0479"/>
    <w:rsid w:val="006A08B3"/>
    <w:rsid w:val="006A0B81"/>
    <w:rsid w:val="006A0D13"/>
    <w:rsid w:val="006A0E20"/>
    <w:rsid w:val="006A31E5"/>
    <w:rsid w:val="006A3C7D"/>
    <w:rsid w:val="006A4372"/>
    <w:rsid w:val="006A6E61"/>
    <w:rsid w:val="006B0A2B"/>
    <w:rsid w:val="006B0A7F"/>
    <w:rsid w:val="006B0D7D"/>
    <w:rsid w:val="006B0E5F"/>
    <w:rsid w:val="006B144C"/>
    <w:rsid w:val="006B1C26"/>
    <w:rsid w:val="006B4199"/>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1360"/>
    <w:rsid w:val="0072390C"/>
    <w:rsid w:val="00724ACC"/>
    <w:rsid w:val="00724CB6"/>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EC1"/>
    <w:rsid w:val="00814F75"/>
    <w:rsid w:val="0082315B"/>
    <w:rsid w:val="008235F9"/>
    <w:rsid w:val="008239E0"/>
    <w:rsid w:val="00823E24"/>
    <w:rsid w:val="00824C0C"/>
    <w:rsid w:val="00825BDE"/>
    <w:rsid w:val="00826A38"/>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1EBC"/>
    <w:rsid w:val="00882BBE"/>
    <w:rsid w:val="008842A2"/>
    <w:rsid w:val="00887AE3"/>
    <w:rsid w:val="008902FF"/>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2E41"/>
    <w:rsid w:val="008C6730"/>
    <w:rsid w:val="008D1081"/>
    <w:rsid w:val="008D115E"/>
    <w:rsid w:val="008D12D9"/>
    <w:rsid w:val="008D3BF7"/>
    <w:rsid w:val="008D75E4"/>
    <w:rsid w:val="008D76B2"/>
    <w:rsid w:val="008D7D55"/>
    <w:rsid w:val="008E059E"/>
    <w:rsid w:val="008E0738"/>
    <w:rsid w:val="008E2BAD"/>
    <w:rsid w:val="008E6295"/>
    <w:rsid w:val="008E7BFD"/>
    <w:rsid w:val="008F04ED"/>
    <w:rsid w:val="008F061A"/>
    <w:rsid w:val="008F11FE"/>
    <w:rsid w:val="008F5A71"/>
    <w:rsid w:val="008F5F4C"/>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4677"/>
    <w:rsid w:val="00977395"/>
    <w:rsid w:val="00977576"/>
    <w:rsid w:val="009807A2"/>
    <w:rsid w:val="009820F8"/>
    <w:rsid w:val="009834E0"/>
    <w:rsid w:val="00984534"/>
    <w:rsid w:val="009873AC"/>
    <w:rsid w:val="00991488"/>
    <w:rsid w:val="009936DD"/>
    <w:rsid w:val="00993EB7"/>
    <w:rsid w:val="00995226"/>
    <w:rsid w:val="009953BC"/>
    <w:rsid w:val="00995476"/>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23F9"/>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3D49"/>
    <w:rsid w:val="00A36824"/>
    <w:rsid w:val="00A37BD2"/>
    <w:rsid w:val="00A42A77"/>
    <w:rsid w:val="00A42B2D"/>
    <w:rsid w:val="00A4322F"/>
    <w:rsid w:val="00A444BF"/>
    <w:rsid w:val="00A467A2"/>
    <w:rsid w:val="00A47C4A"/>
    <w:rsid w:val="00A50658"/>
    <w:rsid w:val="00A516CA"/>
    <w:rsid w:val="00A51D86"/>
    <w:rsid w:val="00A52005"/>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17D4"/>
    <w:rsid w:val="00A83B80"/>
    <w:rsid w:val="00A84C0A"/>
    <w:rsid w:val="00A86042"/>
    <w:rsid w:val="00A8613D"/>
    <w:rsid w:val="00A868E4"/>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288B"/>
    <w:rsid w:val="00B34470"/>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A73"/>
    <w:rsid w:val="00C43B19"/>
    <w:rsid w:val="00C4527E"/>
    <w:rsid w:val="00C455FD"/>
    <w:rsid w:val="00C45B04"/>
    <w:rsid w:val="00C47C73"/>
    <w:rsid w:val="00C47CA1"/>
    <w:rsid w:val="00C47CBA"/>
    <w:rsid w:val="00C501FD"/>
    <w:rsid w:val="00C50250"/>
    <w:rsid w:val="00C50E2F"/>
    <w:rsid w:val="00C51CB8"/>
    <w:rsid w:val="00C54F78"/>
    <w:rsid w:val="00C56DDC"/>
    <w:rsid w:val="00C57EC6"/>
    <w:rsid w:val="00C61363"/>
    <w:rsid w:val="00C64E07"/>
    <w:rsid w:val="00C654F4"/>
    <w:rsid w:val="00C67A60"/>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A58C4"/>
    <w:rsid w:val="00CB2515"/>
    <w:rsid w:val="00CB61A7"/>
    <w:rsid w:val="00CB67A6"/>
    <w:rsid w:val="00CB7510"/>
    <w:rsid w:val="00CC13D0"/>
    <w:rsid w:val="00CC2826"/>
    <w:rsid w:val="00CC46F8"/>
    <w:rsid w:val="00CC5FE5"/>
    <w:rsid w:val="00CD03E1"/>
    <w:rsid w:val="00CD17A2"/>
    <w:rsid w:val="00CD18B2"/>
    <w:rsid w:val="00CD4074"/>
    <w:rsid w:val="00CD4B66"/>
    <w:rsid w:val="00CD7680"/>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4F24"/>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D5C"/>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C7BC5"/>
    <w:rsid w:val="00DD0877"/>
    <w:rsid w:val="00DD2824"/>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0772"/>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0149"/>
    <w:rsid w:val="00E713F8"/>
    <w:rsid w:val="00E7456E"/>
    <w:rsid w:val="00E75E16"/>
    <w:rsid w:val="00E762C2"/>
    <w:rsid w:val="00E77CAA"/>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30F"/>
    <w:rsid w:val="00F02E21"/>
    <w:rsid w:val="00F03A4A"/>
    <w:rsid w:val="00F03C8F"/>
    <w:rsid w:val="00F054F6"/>
    <w:rsid w:val="00F0697E"/>
    <w:rsid w:val="00F07211"/>
    <w:rsid w:val="00F10D9E"/>
    <w:rsid w:val="00F12E77"/>
    <w:rsid w:val="00F17748"/>
    <w:rsid w:val="00F21B79"/>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2DA9"/>
    <w:rsid w:val="00F645D2"/>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4535"/>
    <w:rsid w:val="00F85F14"/>
    <w:rsid w:val="00F86074"/>
    <w:rsid w:val="00F878DD"/>
    <w:rsid w:val="00F90F92"/>
    <w:rsid w:val="00F91F84"/>
    <w:rsid w:val="00F95B9F"/>
    <w:rsid w:val="00F95E1E"/>
    <w:rsid w:val="00F95FB1"/>
    <w:rsid w:val="00F96662"/>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B4D555"/>
  <w15:docId w15:val="{5FEFDCDC-4075-42AF-A554-9508ABDC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uiPriority w:val="99"/>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ala-aism.org" TargetMode="Externa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1232</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8684</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2</cp:revision>
  <cp:lastPrinted>2012-07-27T09:42:00Z</cp:lastPrinted>
  <dcterms:created xsi:type="dcterms:W3CDTF">2016-04-15T09:10:00Z</dcterms:created>
  <dcterms:modified xsi:type="dcterms:W3CDTF">2016-04-15T09:10:00Z</dcterms:modified>
</cp:coreProperties>
</file>